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Spec="center" w:tblpY="2341"/>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A0621" w:rsidRPr="00DE2E99" w14:paraId="572D89BD" w14:textId="77777777">
        <w:trPr>
          <w:trHeight w:val="217"/>
        </w:trPr>
        <w:tc>
          <w:tcPr>
            <w:tcW w:w="9639" w:type="dxa"/>
            <w:gridSpan w:val="4"/>
            <w:shd w:val="clear" w:color="auto" w:fill="3F0731"/>
          </w:tcPr>
          <w:p w14:paraId="791FE1FC" w14:textId="77777777" w:rsidR="00CA0621" w:rsidRPr="00DE2E99" w:rsidRDefault="00CA0621">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A0621" w:rsidRPr="00DE2E99" w14:paraId="0570DECE" w14:textId="77777777" w:rsidTr="00731CDB">
        <w:trPr>
          <w:trHeight w:val="5669"/>
        </w:trPr>
        <w:tc>
          <w:tcPr>
            <w:tcW w:w="5103" w:type="dxa"/>
            <w:gridSpan w:val="2"/>
          </w:tcPr>
          <w:p w14:paraId="090A07FB" w14:textId="192800F8" w:rsidR="00CA0621" w:rsidRPr="00DE2E99" w:rsidRDefault="00CA0621" w:rsidP="00A85C97">
            <w:pPr>
              <w:spacing w:after="0" w:line="240" w:lineRule="auto"/>
              <w:ind w:right="113"/>
              <w:rPr>
                <w:rFonts w:ascii="Poppins" w:hAnsi="Poppins" w:cs="Poppins"/>
                <w:b/>
                <w:color w:val="3F0731"/>
                <w:sz w:val="56"/>
                <w:szCs w:val="56"/>
              </w:rPr>
            </w:pPr>
            <w:r w:rsidRPr="00A85C97">
              <w:rPr>
                <w:rFonts w:ascii="Poppins" w:hAnsi="Poppins" w:cs="Poppins"/>
                <w:b/>
                <w:color w:val="3F0731"/>
                <w:sz w:val="56"/>
                <w:szCs w:val="56"/>
              </w:rPr>
              <w:t>G</w:t>
            </w:r>
            <w:r w:rsidR="0098510C">
              <w:rPr>
                <w:rFonts w:ascii="Poppins" w:hAnsi="Poppins" w:cs="Poppins"/>
                <w:b/>
                <w:color w:val="3F0731"/>
                <w:sz w:val="56"/>
                <w:szCs w:val="56"/>
              </w:rPr>
              <w:t>C0183</w:t>
            </w:r>
            <w:r w:rsidRPr="00DE2E99">
              <w:rPr>
                <w:rFonts w:ascii="Poppins" w:hAnsi="Poppins" w:cs="Poppins"/>
                <w:b/>
                <w:color w:val="3F0731"/>
                <w:sz w:val="56"/>
                <w:szCs w:val="56"/>
              </w:rPr>
              <w:t>:</w:t>
            </w:r>
          </w:p>
          <w:p w14:paraId="60E0E65F" w14:textId="248A075E" w:rsidR="00CA0621" w:rsidRPr="00A85C97" w:rsidRDefault="0098510C" w:rsidP="00A85C97">
            <w:pPr>
              <w:spacing w:after="0" w:line="240" w:lineRule="auto"/>
              <w:ind w:right="113"/>
              <w:rPr>
                <w:rFonts w:ascii="Poppins" w:hAnsi="Poppins" w:cs="Poppins"/>
                <w:b/>
                <w:color w:val="3F0731"/>
                <w:sz w:val="36"/>
                <w:szCs w:val="36"/>
              </w:rPr>
            </w:pPr>
            <w:r w:rsidRPr="00A85C97">
              <w:rPr>
                <w:rFonts w:ascii="Poppins" w:hAnsi="Poppins" w:cs="Poppins"/>
                <w:b/>
                <w:color w:val="3F0731"/>
                <w:sz w:val="36"/>
                <w:szCs w:val="36"/>
              </w:rPr>
              <w:t>Generator</w:t>
            </w:r>
            <w:r w:rsidR="00A85C97" w:rsidRPr="00A85C97">
              <w:rPr>
                <w:rFonts w:ascii="Poppins" w:hAnsi="Poppins" w:cs="Poppins"/>
                <w:b/>
                <w:color w:val="3F0731"/>
                <w:sz w:val="36"/>
                <w:szCs w:val="36"/>
              </w:rPr>
              <w:t xml:space="preserve"> and </w:t>
            </w:r>
            <w:commentRangeStart w:id="0"/>
            <w:r w:rsidR="00A85C97" w:rsidRPr="00A85C97">
              <w:rPr>
                <w:rFonts w:ascii="Poppins" w:hAnsi="Poppins" w:cs="Poppins"/>
                <w:b/>
                <w:color w:val="3F0731"/>
                <w:sz w:val="36"/>
                <w:szCs w:val="36"/>
              </w:rPr>
              <w:t xml:space="preserve">Interconnector </w:t>
            </w:r>
            <w:commentRangeEnd w:id="0"/>
            <w:r w:rsidR="00BC1280">
              <w:rPr>
                <w:rStyle w:val="CommentReference"/>
              </w:rPr>
              <w:commentReference w:id="0"/>
            </w:r>
            <w:r w:rsidR="00A85C97" w:rsidRPr="00A85C97">
              <w:rPr>
                <w:rFonts w:ascii="Poppins" w:hAnsi="Poppins" w:cs="Poppins"/>
                <w:b/>
                <w:color w:val="3F0731"/>
                <w:sz w:val="36"/>
                <w:szCs w:val="36"/>
              </w:rPr>
              <w:t>Availability During a Severe Space Weather Event</w:t>
            </w:r>
            <w:r w:rsidR="00CA0621" w:rsidRPr="00A85C97">
              <w:rPr>
                <w:rFonts w:ascii="Poppins" w:hAnsi="Poppins" w:cs="Poppins"/>
                <w:b/>
                <w:color w:val="3F0731"/>
                <w:sz w:val="36"/>
                <w:szCs w:val="36"/>
              </w:rPr>
              <w:t xml:space="preserve"> </w:t>
            </w:r>
          </w:p>
          <w:p w14:paraId="55D4CC15" w14:textId="0C5F02AD" w:rsidR="00CA0621" w:rsidRPr="00DE2E99" w:rsidRDefault="00CA0621" w:rsidP="005B7645">
            <w:pPr>
              <w:spacing w:line="240" w:lineRule="auto"/>
              <w:rPr>
                <w:rFonts w:ascii="Poppins" w:hAnsi="Poppins" w:cs="Poppins"/>
              </w:rPr>
            </w:pPr>
            <w:r w:rsidRPr="00DE2E99">
              <w:rPr>
                <w:rFonts w:ascii="Poppins" w:hAnsi="Poppins" w:cs="Poppins"/>
                <w:b/>
              </w:rPr>
              <w:t>Overview:</w:t>
            </w:r>
            <w:r w:rsidRPr="00DE2E99">
              <w:rPr>
                <w:rFonts w:ascii="Poppins" w:hAnsi="Poppins" w:cs="Poppins"/>
                <w:noProof/>
              </w:rPr>
              <w:t xml:space="preserve"> </w:t>
            </w:r>
            <w:r w:rsidRPr="00DE2E99">
              <w:rPr>
                <w:rFonts w:ascii="Poppins" w:hAnsi="Poppins" w:cs="Poppins"/>
                <w:i/>
                <w:noProof/>
                <w:color w:val="FF0000"/>
              </w:rPr>
              <w:t xml:space="preserve"> </w:t>
            </w:r>
            <w:r w:rsidR="005B7645" w:rsidRPr="005B7645">
              <w:rPr>
                <w:rFonts w:ascii="Poppins" w:hAnsi="Poppins" w:cs="Poppins"/>
              </w:rPr>
              <w:t>This modification will make changes to the Grid Code to obligate Generators and Interconnector</w:t>
            </w:r>
            <w:ins w:id="1" w:author="Claire Goult [NESO]" w:date="2025-08-13T14:53:00Z" w16du:dateUtc="2025-08-13T13:53:00Z">
              <w:r w:rsidR="00F8185E">
                <w:rPr>
                  <w:rFonts w:ascii="Poppins" w:hAnsi="Poppins" w:cs="Poppins"/>
                </w:rPr>
                <w:t xml:space="preserve"> Owner</w:t>
              </w:r>
            </w:ins>
            <w:r w:rsidR="005B7645" w:rsidRPr="005B7645">
              <w:rPr>
                <w:rFonts w:ascii="Poppins" w:hAnsi="Poppins" w:cs="Poppins"/>
              </w:rPr>
              <w:t>s to notify NESO of their intended position in the event of severe space weather.</w:t>
            </w:r>
          </w:p>
        </w:tc>
        <w:tc>
          <w:tcPr>
            <w:tcW w:w="4536" w:type="dxa"/>
            <w:gridSpan w:val="2"/>
          </w:tcPr>
          <w:p w14:paraId="5FA621D6" w14:textId="0B6FFA90" w:rsidR="00CA0621" w:rsidRPr="00DE2E99" w:rsidRDefault="00CA0621">
            <w:pPr>
              <w:rPr>
                <w:rFonts w:ascii="Poppins" w:hAnsi="Poppins" w:cs="Poppins"/>
                <w:b/>
              </w:rPr>
            </w:pPr>
            <w:r w:rsidRPr="00DE2E99">
              <w:rPr>
                <w:rFonts w:ascii="Poppins" w:hAnsi="Poppins" w:cs="Poppins"/>
                <w:b/>
              </w:rPr>
              <w:t xml:space="preserve">Modification process &amp; timetable     </w:t>
            </w:r>
          </w:p>
          <w:p w14:paraId="036CF147" w14:textId="1E627F59" w:rsidR="00CA0621" w:rsidRPr="00DE2E99" w:rsidRDefault="00370AF0">
            <w:pPr>
              <w:rPr>
                <w:rFonts w:ascii="Poppins" w:hAnsi="Poppins" w:cs="Poppins"/>
                <w:b/>
              </w:rPr>
            </w:pPr>
            <w:r w:rsidRPr="00491C6D">
              <w:rPr>
                <w:rFonts w:ascii="Poppins" w:hAnsi="Poppins" w:cs="Poppins"/>
                <w:noProof/>
              </w:rPr>
              <mc:AlternateContent>
                <mc:Choice Requires="wps">
                  <w:drawing>
                    <wp:anchor distT="0" distB="0" distL="114300" distR="114300" simplePos="0" relativeHeight="251658241" behindDoc="0" locked="0" layoutInCell="1" allowOverlap="1" wp14:anchorId="68DC8CCE" wp14:editId="1A84F5EF">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C263A3"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EndPr>
                                      <w:rPr>
                                        <w:rStyle w:val="TimelineChar"/>
                                      </w:rPr>
                                    </w:sdtEnd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68DC8CCE" id="Rectangle: Rounded Corners 2" o:spid="_x0000_s1026" style="position:absolute;margin-left:32.4pt;margin-top:1.95pt;width:188.1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" filled="f" strokecolor="#3f0731" strokeweight="1pt">
                      <v:stroke joinstyle="miter"/>
                      <v:textbox inset="0,0,0,0">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C263A3"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EndPr>
                                <w:rPr>
                                  <w:rStyle w:val="TimelineChar"/>
                                </w:rPr>
                              </w:sdtEnd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v:textbox>
                    </v:roundrect>
                  </w:pict>
                </mc:Fallback>
              </mc:AlternateContent>
            </w:r>
            <w:r w:rsidRPr="00491C6D">
              <w:rPr>
                <w:rFonts w:ascii="Poppins" w:hAnsi="Poppins" w:cs="Poppins"/>
                <w:noProof/>
              </w:rPr>
              <mc:AlternateContent>
                <mc:Choice Requires="wpg">
                  <w:drawing>
                    <wp:anchor distT="0" distB="0" distL="114300" distR="114300" simplePos="0" relativeHeight="251658240" behindDoc="0" locked="0" layoutInCell="1" allowOverlap="1" wp14:anchorId="16E0DFDD" wp14:editId="26D8DE4F">
                      <wp:simplePos x="0" y="0"/>
                      <wp:positionH relativeFrom="column">
                        <wp:posOffset>-635</wp:posOffset>
                      </wp:positionH>
                      <wp:positionV relativeFrom="paragraph">
                        <wp:posOffset>19685</wp:posOffset>
                      </wp:positionV>
                      <wp:extent cx="2800350" cy="3314700"/>
                      <wp:effectExtent l="0" t="19050" r="19050" b="3810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a:solidFill>
                                <a:srgbClr val="FF66FF"/>
                              </a:solidFill>
                            </wpg:grpSpPr>
                            <wps:wsp>
                              <wps:cNvPr id="32" name="Rectangle: Rounded Corners 32"/>
                              <wps:cNvSpPr/>
                              <wps:spPr>
                                <a:xfrm>
                                  <a:off x="482599" y="527100"/>
                                  <a:ext cx="284352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C263A3"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End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C263A3"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End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C263A3"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End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End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End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6127F"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F00FF"/>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7A668D" w14:textId="77777777" w:rsidR="00370AF0" w:rsidRPr="00B2143A" w:rsidRDefault="00370AF0" w:rsidP="00370AF0">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FE6274" w14:textId="77777777" w:rsidR="00370AF0" w:rsidRPr="00B2143A" w:rsidRDefault="00370AF0" w:rsidP="00370AF0">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DD6B37" w14:textId="77777777" w:rsidR="00370AF0" w:rsidRPr="00B2143A" w:rsidRDefault="00370AF0" w:rsidP="00370AF0">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C9B46F"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1D6C53" w14:textId="77777777" w:rsidR="00370AF0" w:rsidRPr="00B2143A" w:rsidRDefault="00370AF0" w:rsidP="00370AF0">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E244B" w14:textId="77777777" w:rsidR="00370AF0" w:rsidRPr="00B2143A" w:rsidRDefault="00370AF0" w:rsidP="00370AF0">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E0DFDD" id="Group 30" o:spid="_x0000_s1027" style="position:absolute;margin-left:-.05pt;margin-top:1.55pt;width:220.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">
                      <v:roundrect id="Rectangle: Rounded Corners 32" o:spid="_x0000_s1028" style="position:absolute;left:4825;top:5271;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C263A3"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End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C263A3"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End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C263A3"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End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EndPr>
                                  <w:rPr>
                                    <w:rStyle w:val="TimelineChar"/>
                                  </w:rPr>
                                </w:sdtEnd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End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End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0486127F" w14:textId="77777777" w:rsidR="00370AF0" w:rsidRPr="00B2143A" w:rsidRDefault="00370AF0" w:rsidP="00370AF0">
                              <w:pPr>
                                <w:shd w:val="clear" w:color="auto" w:fill="3F0731"/>
                                <w:jc w:val="center"/>
                                <w:rPr>
                                  <w:b/>
                                </w:rPr>
                              </w:pPr>
                              <w:r w:rsidRPr="00B2143A">
                                <w:rPr>
                                  <w:b/>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" adj="14400" fillcolor="fuchsia" strokecolor="#3f0731" strokeweight="1pt">
                        <v:textbox style="layout-flow:vertical;mso-layout-flow-alt:bottom-to-top" inset="0,0,0,0">
                          <w:txbxContent>
                            <w:p w14:paraId="1F7A668D" w14:textId="77777777" w:rsidR="00370AF0" w:rsidRPr="00B2143A" w:rsidRDefault="00370AF0" w:rsidP="00370AF0">
                              <w:pPr>
                                <w:jc w:val="center"/>
                                <w:rPr>
                                  <w:b/>
                                </w:rPr>
                              </w:pPr>
                              <w:r w:rsidRPr="00B2143A">
                                <w:rPr>
                                  <w:b/>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29FE6274" w14:textId="77777777" w:rsidR="00370AF0" w:rsidRPr="00B2143A" w:rsidRDefault="00370AF0" w:rsidP="00370AF0">
                              <w:pPr>
                                <w:jc w:val="center"/>
                                <w:rPr>
                                  <w:b/>
                                </w:rPr>
                              </w:pPr>
                              <w:r w:rsidRPr="00B2143A">
                                <w:rPr>
                                  <w:b/>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51DD6B37" w14:textId="77777777" w:rsidR="00370AF0" w:rsidRPr="00B2143A" w:rsidRDefault="00370AF0" w:rsidP="00370AF0">
                              <w:pPr>
                                <w:jc w:val="center"/>
                                <w:rPr>
                                  <w:b/>
                                </w:rPr>
                              </w:pPr>
                              <w:r w:rsidRPr="00B2143A">
                                <w:rPr>
                                  <w:b/>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28C9B46F" w14:textId="77777777" w:rsidR="00370AF0" w:rsidRPr="00B2143A" w:rsidRDefault="00370AF0" w:rsidP="00370AF0">
                              <w:pPr>
                                <w:jc w:val="center"/>
                                <w:rPr>
                                  <w:b/>
                                </w:rPr>
                              </w:pPr>
                              <w:r w:rsidRPr="00B2143A">
                                <w:rPr>
                                  <w:b/>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101D6C53" w14:textId="77777777" w:rsidR="00370AF0" w:rsidRPr="00B2143A" w:rsidRDefault="00370AF0" w:rsidP="00370AF0">
                              <w:pPr>
                                <w:jc w:val="center"/>
                                <w:rPr>
                                  <w:b/>
                                </w:rPr>
                              </w:pPr>
                              <w:r w:rsidRPr="00B2143A">
                                <w:rPr>
                                  <w:b/>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20FE244B" w14:textId="77777777" w:rsidR="00370AF0" w:rsidRPr="00B2143A" w:rsidRDefault="00370AF0" w:rsidP="00370AF0">
                              <w:pPr>
                                <w:jc w:val="center"/>
                                <w:rPr>
                                  <w:b/>
                                </w:rPr>
                              </w:pPr>
                              <w:r w:rsidRPr="00B2143A">
                                <w:rPr>
                                  <w:b/>
                                </w:rPr>
                                <w:t>7</w:t>
                              </w:r>
                            </w:p>
                          </w:txbxContent>
                        </v:textbox>
                      </v:shape>
                    </v:group>
                  </w:pict>
                </mc:Fallback>
              </mc:AlternateContent>
            </w:r>
            <w:r w:rsidR="00CA0621" w:rsidRPr="00DE2E99">
              <w:rPr>
                <w:rFonts w:ascii="Poppins" w:hAnsi="Poppins" w:cs="Poppins"/>
                <w:b/>
              </w:rPr>
              <w:t xml:space="preserve">                     </w:t>
            </w:r>
          </w:p>
        </w:tc>
      </w:tr>
      <w:tr w:rsidR="00CA0621" w:rsidRPr="00DE2E99" w14:paraId="3C990418" w14:textId="77777777" w:rsidTr="00731CDB">
        <w:trPr>
          <w:trHeight w:val="792"/>
        </w:trPr>
        <w:tc>
          <w:tcPr>
            <w:tcW w:w="9639" w:type="dxa"/>
            <w:gridSpan w:val="4"/>
          </w:tcPr>
          <w:p w14:paraId="5620262E" w14:textId="77777777" w:rsidR="00CA0621" w:rsidRPr="00EA7377" w:rsidRDefault="00CA0621">
            <w:pPr>
              <w:pStyle w:val="BodyText2"/>
              <w:spacing w:after="0" w:line="240" w:lineRule="auto"/>
              <w:rPr>
                <w:rStyle w:val="Hyperlink"/>
                <w:rFonts w:ascii="Poppins" w:eastAsiaTheme="majorEastAsia" w:hAnsi="Poppins" w:cs="Poppins"/>
                <w:noProof/>
                <w:sz w:val="20"/>
                <w:szCs w:val="20"/>
              </w:rPr>
            </w:pPr>
            <w:commentRangeStart w:id="2"/>
            <w:r w:rsidRPr="00EA7377">
              <w:rPr>
                <w:rFonts w:ascii="Poppins" w:hAnsi="Poppins" w:cs="Poppins"/>
                <w:b/>
                <w:noProof/>
                <w:sz w:val="20"/>
                <w:szCs w:val="20"/>
              </w:rPr>
              <w:t>Have 5 minutes?</w:t>
            </w:r>
            <w:r w:rsidRPr="00EA7377">
              <w:rPr>
                <w:rFonts w:ascii="Poppins" w:hAnsi="Poppins" w:cs="Poppins"/>
                <w:noProof/>
                <w:sz w:val="20"/>
                <w:szCs w:val="20"/>
              </w:rPr>
              <w:t xml:space="preserve">  Read our </w:t>
            </w:r>
            <w:hyperlink w:anchor="_Executive_summary_1" w:history="1">
              <w:r w:rsidRPr="00EA7377">
                <w:rPr>
                  <w:rStyle w:val="Hyperlink"/>
                  <w:rFonts w:ascii="Poppins" w:eastAsiaTheme="majorEastAsia" w:hAnsi="Poppins" w:cs="Poppins"/>
                  <w:noProof/>
                  <w:sz w:val="20"/>
                  <w:szCs w:val="20"/>
                </w:rPr>
                <w:t>Executive summary</w:t>
              </w:r>
            </w:hyperlink>
          </w:p>
          <w:p w14:paraId="2A658608" w14:textId="343446C7" w:rsidR="00CA0621" w:rsidRPr="00EA7377" w:rsidRDefault="00CA0621">
            <w:pPr>
              <w:pStyle w:val="BodyText2"/>
              <w:spacing w:after="0" w:line="240" w:lineRule="auto"/>
              <w:rPr>
                <w:rStyle w:val="Hyperlink"/>
                <w:rFonts w:ascii="Poppins" w:eastAsiaTheme="majorEastAsia" w:hAnsi="Poppins" w:cs="Poppins"/>
                <w:sz w:val="20"/>
                <w:szCs w:val="20"/>
              </w:rPr>
            </w:pPr>
            <w:r w:rsidRPr="00EA7377">
              <w:rPr>
                <w:rFonts w:ascii="Poppins" w:hAnsi="Poppins" w:cs="Poppins"/>
                <w:b/>
                <w:noProof/>
                <w:sz w:val="20"/>
                <w:szCs w:val="20"/>
              </w:rPr>
              <w:t xml:space="preserve">Have </w:t>
            </w:r>
            <w:r w:rsidR="00EE2B7A">
              <w:rPr>
                <w:rFonts w:ascii="Poppins" w:hAnsi="Poppins" w:cs="Poppins"/>
                <w:b/>
                <w:noProof/>
                <w:sz w:val="20"/>
                <w:szCs w:val="20"/>
              </w:rPr>
              <w:t>6</w:t>
            </w:r>
            <w:r w:rsidRPr="00EA7377">
              <w:rPr>
                <w:rFonts w:ascii="Poppins" w:hAnsi="Poppins" w:cs="Poppins"/>
                <w:b/>
                <w:noProof/>
                <w:sz w:val="20"/>
                <w:szCs w:val="20"/>
              </w:rPr>
              <w:t>0 minutes?</w:t>
            </w:r>
            <w:r w:rsidRPr="00EA7377">
              <w:rPr>
                <w:rFonts w:ascii="Poppins" w:hAnsi="Poppins" w:cs="Poppins"/>
                <w:noProof/>
                <w:sz w:val="20"/>
                <w:szCs w:val="20"/>
              </w:rPr>
              <w:t xml:space="preserve"> Read the ful</w:t>
            </w:r>
            <w:r w:rsidRPr="00CB53C5">
              <w:rPr>
                <w:rFonts w:ascii="Poppins" w:hAnsi="Poppins" w:cs="Poppins"/>
                <w:noProof/>
                <w:sz w:val="20"/>
                <w:szCs w:val="20"/>
              </w:rPr>
              <w:t xml:space="preserve">l </w:t>
            </w:r>
            <w:hyperlink w:anchor="_Why_change?" w:history="1">
              <w:r w:rsidRPr="00961AB7">
                <w:rPr>
                  <w:rStyle w:val="Hyperlink"/>
                  <w:rFonts w:ascii="Poppins" w:eastAsiaTheme="majorEastAsia" w:hAnsi="Poppins" w:cs="Poppins"/>
                  <w:sz w:val="20"/>
                  <w:szCs w:val="20"/>
                </w:rPr>
                <w:t>Workgroup</w:t>
              </w:r>
              <w:r w:rsidRPr="00CB53C5">
                <w:rPr>
                  <w:rStyle w:val="Hyperlink"/>
                  <w:rFonts w:ascii="Poppins" w:eastAsiaTheme="majorEastAsia" w:hAnsi="Poppins" w:cs="Poppins"/>
                  <w:sz w:val="20"/>
                  <w:szCs w:val="20"/>
                </w:rPr>
                <w:t xml:space="preserve"> Consultation</w:t>
              </w:r>
            </w:hyperlink>
          </w:p>
          <w:p w14:paraId="13D3BA26" w14:textId="77777777" w:rsidR="00CA0621" w:rsidRPr="00EA7377" w:rsidRDefault="00CA0621">
            <w:pPr>
              <w:pStyle w:val="BodyText2"/>
              <w:spacing w:after="0" w:line="240" w:lineRule="auto"/>
              <w:rPr>
                <w:rFonts w:ascii="Poppins" w:hAnsi="Poppins" w:cs="Poppins"/>
                <w:b/>
                <w:sz w:val="20"/>
                <w:szCs w:val="20"/>
              </w:rPr>
            </w:pPr>
            <w:r w:rsidRPr="00EA7377">
              <w:rPr>
                <w:rFonts w:ascii="Poppins" w:hAnsi="Poppins" w:cs="Poppins"/>
                <w:b/>
                <w:bCs/>
                <w:sz w:val="20"/>
                <w:szCs w:val="20"/>
              </w:rPr>
              <w:t>Have 120 minutes?</w:t>
            </w:r>
            <w:r w:rsidRPr="00EA7377">
              <w:rPr>
                <w:rFonts w:ascii="Poppins" w:hAnsi="Poppins" w:cs="Poppins"/>
                <w:bCs/>
                <w:sz w:val="20"/>
                <w:szCs w:val="20"/>
              </w:rPr>
              <w:t xml:space="preserve"> Read the full Workgroup Consultation and Annexes.</w:t>
            </w:r>
            <w:commentRangeEnd w:id="2"/>
            <w:r w:rsidR="00A8300C">
              <w:rPr>
                <w:rStyle w:val="CommentReference"/>
              </w:rPr>
              <w:commentReference w:id="2"/>
            </w:r>
          </w:p>
        </w:tc>
      </w:tr>
      <w:tr w:rsidR="00CA0621" w:rsidRPr="00DE2E99" w14:paraId="683F97B5" w14:textId="77777777" w:rsidTr="00731CDB">
        <w:trPr>
          <w:trHeight w:val="585"/>
        </w:trPr>
        <w:tc>
          <w:tcPr>
            <w:tcW w:w="9639" w:type="dxa"/>
            <w:gridSpan w:val="4"/>
          </w:tcPr>
          <w:p w14:paraId="553EE0B6" w14:textId="7C29DE19" w:rsidR="00CA0621" w:rsidRPr="00EA7377" w:rsidRDefault="00CA0621" w:rsidP="002507E3">
            <w:pPr>
              <w:spacing w:after="0" w:line="240" w:lineRule="auto"/>
              <w:rPr>
                <w:rFonts w:ascii="Poppins" w:hAnsi="Poppins" w:cs="Poppins"/>
                <w:sz w:val="20"/>
                <w:szCs w:val="20"/>
              </w:rPr>
            </w:pPr>
            <w:r w:rsidRPr="00EA7377">
              <w:rPr>
                <w:rFonts w:ascii="Poppins" w:hAnsi="Poppins" w:cs="Poppins"/>
                <w:b/>
                <w:sz w:val="20"/>
                <w:szCs w:val="20"/>
              </w:rPr>
              <w:t>Status summary:</w:t>
            </w:r>
            <w:r w:rsidRPr="00EA7377">
              <w:rPr>
                <w:rFonts w:ascii="Poppins" w:hAnsi="Poppins" w:cs="Poppins"/>
                <w:sz w:val="20"/>
                <w:szCs w:val="20"/>
              </w:rPr>
              <w:t xml:space="preserve"> The Workgroup are seeking your views on the work completed to date to form the final solution</w:t>
            </w:r>
            <w:r w:rsidR="008004BB">
              <w:rPr>
                <w:rFonts w:ascii="Poppins" w:hAnsi="Poppins" w:cs="Poppins"/>
                <w:sz w:val="20"/>
                <w:szCs w:val="20"/>
              </w:rPr>
              <w:t xml:space="preserve"> </w:t>
            </w:r>
            <w:r w:rsidRPr="00EA7377">
              <w:rPr>
                <w:rFonts w:ascii="Poppins" w:hAnsi="Poppins" w:cs="Poppins"/>
                <w:sz w:val="20"/>
                <w:szCs w:val="20"/>
              </w:rPr>
              <w:t xml:space="preserve">to the issue raised. </w:t>
            </w:r>
          </w:p>
        </w:tc>
      </w:tr>
      <w:tr w:rsidR="00CA0621" w:rsidRPr="00DE2E99" w14:paraId="5F240493" w14:textId="77777777">
        <w:trPr>
          <w:trHeight w:val="395"/>
        </w:trPr>
        <w:tc>
          <w:tcPr>
            <w:tcW w:w="9639" w:type="dxa"/>
            <w:gridSpan w:val="4"/>
            <w:shd w:val="clear" w:color="auto" w:fill="FFFFFF" w:themeFill="background1"/>
          </w:tcPr>
          <w:p w14:paraId="6AABE2AD" w14:textId="28BD2A42" w:rsidR="00CA0621" w:rsidRPr="008004BB" w:rsidRDefault="00CA0621" w:rsidP="00A70405">
            <w:pPr>
              <w:spacing w:after="0" w:line="240" w:lineRule="auto"/>
              <w:rPr>
                <w:rFonts w:ascii="Poppins" w:hAnsi="Poppins" w:cs="Poppins"/>
                <w:b/>
                <w:iCs/>
                <w:sz w:val="20"/>
                <w:szCs w:val="20"/>
              </w:rPr>
            </w:pPr>
            <w:r w:rsidRPr="00EA7377">
              <w:rPr>
                <w:rFonts w:ascii="Poppins" w:hAnsi="Poppins" w:cs="Poppins"/>
                <w:b/>
                <w:sz w:val="20"/>
                <w:szCs w:val="20"/>
              </w:rPr>
              <w:t xml:space="preserve">This modification is expected to have a: </w:t>
            </w:r>
            <w:r w:rsidRPr="00EA7377">
              <w:rPr>
                <w:rFonts w:ascii="Poppins" w:hAnsi="Poppins" w:cs="Poppins"/>
                <w:b/>
                <w:color w:val="7A3864" w:themeColor="accent2"/>
                <w:sz w:val="20"/>
                <w:szCs w:val="20"/>
              </w:rPr>
              <w:t xml:space="preserve"> </w:t>
            </w:r>
            <w:r w:rsidR="008004BB">
              <w:rPr>
                <w:rFonts w:ascii="Poppins" w:hAnsi="Poppins" w:cs="Poppins"/>
                <w:bCs/>
                <w:iCs/>
                <w:kern w:val="32"/>
                <w:sz w:val="20"/>
                <w:szCs w:val="20"/>
              </w:rPr>
              <w:t>High impact on Generators, Interconnector</w:t>
            </w:r>
            <w:ins w:id="3" w:author="Claire Goult [NESO]" w:date="2025-08-13T14:37:00Z" w16du:dateUtc="2025-08-13T13:37:00Z">
              <w:r w:rsidR="005B49B0">
                <w:rPr>
                  <w:rFonts w:ascii="Poppins" w:hAnsi="Poppins" w:cs="Poppins"/>
                  <w:bCs/>
                  <w:iCs/>
                  <w:kern w:val="32"/>
                  <w:sz w:val="20"/>
                  <w:szCs w:val="20"/>
                </w:rPr>
                <w:t xml:space="preserve"> </w:t>
              </w:r>
              <w:commentRangeStart w:id="4"/>
              <w:r w:rsidR="005B49B0">
                <w:rPr>
                  <w:rFonts w:ascii="Poppins" w:hAnsi="Poppins" w:cs="Poppins"/>
                  <w:bCs/>
                  <w:iCs/>
                  <w:kern w:val="32"/>
                  <w:sz w:val="20"/>
                  <w:szCs w:val="20"/>
                </w:rPr>
                <w:t>Owner</w:t>
              </w:r>
            </w:ins>
            <w:del w:id="5" w:author="Claire Goult [NESO]" w:date="2025-08-13T14:37:00Z" w16du:dateUtc="2025-08-13T13:37:00Z">
              <w:r w:rsidR="008004BB" w:rsidDel="005B49B0">
                <w:rPr>
                  <w:rFonts w:ascii="Poppins" w:hAnsi="Poppins" w:cs="Poppins"/>
                  <w:bCs/>
                  <w:iCs/>
                  <w:kern w:val="32"/>
                  <w:sz w:val="20"/>
                  <w:szCs w:val="20"/>
                </w:rPr>
                <w:delText>s</w:delText>
              </w:r>
            </w:del>
            <w:r w:rsidR="00322481">
              <w:rPr>
                <w:rFonts w:ascii="Poppins" w:hAnsi="Poppins" w:cs="Poppins"/>
                <w:bCs/>
                <w:iCs/>
                <w:kern w:val="32"/>
                <w:sz w:val="20"/>
                <w:szCs w:val="20"/>
              </w:rPr>
              <w:t xml:space="preserve"> </w:t>
            </w:r>
            <w:commentRangeEnd w:id="4"/>
            <w:r w:rsidR="004F7757">
              <w:rPr>
                <w:rStyle w:val="CommentReference"/>
              </w:rPr>
              <w:commentReference w:id="4"/>
            </w:r>
            <w:r w:rsidR="00322481">
              <w:rPr>
                <w:rFonts w:ascii="Poppins" w:hAnsi="Poppins" w:cs="Poppins"/>
                <w:bCs/>
                <w:iCs/>
                <w:kern w:val="32"/>
                <w:sz w:val="20"/>
                <w:szCs w:val="20"/>
              </w:rPr>
              <w:t>and National Energy System Operator. Medium impact on Network Operators</w:t>
            </w:r>
            <w:r w:rsidR="00B64DBC">
              <w:rPr>
                <w:rFonts w:ascii="Poppins" w:hAnsi="Poppins" w:cs="Poppins"/>
                <w:bCs/>
                <w:iCs/>
                <w:kern w:val="32"/>
                <w:sz w:val="20"/>
                <w:szCs w:val="20"/>
              </w:rPr>
              <w:t xml:space="preserve"> and </w:t>
            </w:r>
            <w:commentRangeStart w:id="6"/>
            <w:r w:rsidR="00B64DBC">
              <w:rPr>
                <w:rFonts w:ascii="Poppins" w:hAnsi="Poppins" w:cs="Poppins"/>
                <w:bCs/>
                <w:iCs/>
                <w:kern w:val="32"/>
                <w:sz w:val="20"/>
                <w:szCs w:val="20"/>
              </w:rPr>
              <w:t>Transmission Owners.</w:t>
            </w:r>
            <w:commentRangeEnd w:id="6"/>
            <w:r w:rsidR="00AE4D4C">
              <w:rPr>
                <w:rStyle w:val="CommentReference"/>
              </w:rPr>
              <w:commentReference w:id="6"/>
            </w:r>
          </w:p>
        </w:tc>
      </w:tr>
      <w:tr w:rsidR="00CA0621" w:rsidRPr="00DE2E99" w14:paraId="6EF208B0" w14:textId="77777777">
        <w:trPr>
          <w:trHeight w:val="395"/>
        </w:trPr>
        <w:tc>
          <w:tcPr>
            <w:tcW w:w="9639" w:type="dxa"/>
            <w:gridSpan w:val="4"/>
            <w:shd w:val="clear" w:color="auto" w:fill="FFFFFF" w:themeFill="background1"/>
          </w:tcPr>
          <w:p w14:paraId="03D073AB" w14:textId="0C8888B4" w:rsidR="00CA0621" w:rsidRPr="00B64DBC" w:rsidRDefault="00CA0621" w:rsidP="002507E3">
            <w:pPr>
              <w:spacing w:after="0" w:line="240" w:lineRule="auto"/>
              <w:rPr>
                <w:rFonts w:ascii="Poppins" w:hAnsi="Poppins" w:cs="Poppins"/>
                <w:b/>
                <w:iCs/>
                <w:sz w:val="20"/>
                <w:szCs w:val="20"/>
              </w:rPr>
            </w:pPr>
            <w:r w:rsidRPr="00EA7377">
              <w:rPr>
                <w:rFonts w:ascii="Poppins" w:hAnsi="Poppins" w:cs="Poppins"/>
                <w:b/>
                <w:sz w:val="20"/>
                <w:szCs w:val="20"/>
              </w:rPr>
              <w:t xml:space="preserve">Modification drivers: </w:t>
            </w:r>
            <w:r w:rsidRPr="00EA7377">
              <w:rPr>
                <w:rFonts w:ascii="Poppins" w:hAnsi="Poppins" w:cs="Poppins"/>
                <w:bCs/>
                <w:i/>
                <w:color w:val="00B050"/>
                <w:kern w:val="32"/>
                <w:sz w:val="20"/>
                <w:szCs w:val="20"/>
              </w:rPr>
              <w:t xml:space="preserve"> </w:t>
            </w:r>
            <w:r w:rsidR="00B64DBC" w:rsidRPr="00DD62EB">
              <w:rPr>
                <w:rFonts w:ascii="Poppins" w:hAnsi="Poppins" w:cs="Poppins"/>
                <w:bCs/>
                <w:iCs/>
                <w:kern w:val="32"/>
                <w:sz w:val="20"/>
                <w:szCs w:val="20"/>
              </w:rPr>
              <w:t>System Operability</w:t>
            </w:r>
            <w:r w:rsidR="00DD62EB">
              <w:rPr>
                <w:rFonts w:ascii="Poppins" w:hAnsi="Poppins" w:cs="Poppins"/>
                <w:bCs/>
                <w:iCs/>
                <w:kern w:val="32"/>
                <w:sz w:val="20"/>
                <w:szCs w:val="20"/>
              </w:rPr>
              <w:t xml:space="preserve"> and </w:t>
            </w:r>
            <w:r w:rsidR="00DD62EB" w:rsidRPr="00DD62EB">
              <w:rPr>
                <w:rFonts w:ascii="Poppins" w:hAnsi="Poppins" w:cs="Poppins"/>
                <w:bCs/>
                <w:iCs/>
                <w:kern w:val="32"/>
                <w:sz w:val="20"/>
                <w:szCs w:val="20"/>
              </w:rPr>
              <w:t>System Security.</w:t>
            </w:r>
          </w:p>
        </w:tc>
      </w:tr>
      <w:tr w:rsidR="00CA0621" w:rsidRPr="00DE2E99" w14:paraId="298E4800" w14:textId="77777777" w:rsidTr="00731CDB">
        <w:trPr>
          <w:trHeight w:val="388"/>
        </w:trPr>
        <w:tc>
          <w:tcPr>
            <w:tcW w:w="2268" w:type="dxa"/>
            <w:shd w:val="clear" w:color="auto" w:fill="FFFFFF" w:themeFill="background1"/>
          </w:tcPr>
          <w:p w14:paraId="56443029" w14:textId="77777777" w:rsidR="00CA0621" w:rsidRPr="00EA7377" w:rsidRDefault="00CA0621" w:rsidP="002507E3">
            <w:pPr>
              <w:spacing w:after="0"/>
              <w:ind w:firstLine="9"/>
              <w:rPr>
                <w:rFonts w:ascii="Poppins" w:hAnsi="Poppins" w:cs="Poppins"/>
                <w:b/>
                <w:noProof/>
                <w:sz w:val="20"/>
                <w:szCs w:val="20"/>
                <w:lang w:val="en-US"/>
              </w:rPr>
            </w:pPr>
            <w:r w:rsidRPr="00EA7377">
              <w:rPr>
                <w:rFonts w:ascii="Poppins" w:hAnsi="Poppins" w:cs="Poppins"/>
                <w:b/>
                <w:noProof/>
                <w:sz w:val="20"/>
                <w:szCs w:val="20"/>
                <w:lang w:val="en-US"/>
              </w:rPr>
              <w:t>Governance route</w:t>
            </w:r>
          </w:p>
        </w:tc>
        <w:tc>
          <w:tcPr>
            <w:tcW w:w="7371" w:type="dxa"/>
            <w:gridSpan w:val="3"/>
          </w:tcPr>
          <w:p w14:paraId="10F88836" w14:textId="16A1CD8D" w:rsidR="00CA0621" w:rsidRPr="008E43AC" w:rsidRDefault="008E43AC" w:rsidP="002507E3">
            <w:pPr>
              <w:spacing w:after="0" w:line="240" w:lineRule="auto"/>
              <w:rPr>
                <w:rFonts w:ascii="Poppins" w:hAnsi="Poppins" w:cs="Poppins"/>
                <w:iCs/>
                <w:color w:val="7030A0"/>
                <w:sz w:val="20"/>
                <w:szCs w:val="20"/>
              </w:rPr>
            </w:pPr>
            <w:r w:rsidRPr="009D6D3F">
              <w:rPr>
                <w:rFonts w:ascii="Poppins" w:hAnsi="Poppins" w:cs="Poppins"/>
                <w:bCs/>
                <w:iCs/>
                <w:kern w:val="32"/>
                <w:sz w:val="20"/>
                <w:szCs w:val="20"/>
              </w:rPr>
              <w:t xml:space="preserve">Urgent modification </w:t>
            </w:r>
            <w:r w:rsidR="009D6D3F" w:rsidRPr="009D6D3F">
              <w:rPr>
                <w:rFonts w:ascii="Poppins" w:hAnsi="Poppins" w:cs="Poppins"/>
                <w:bCs/>
                <w:iCs/>
                <w:kern w:val="32"/>
                <w:sz w:val="20"/>
                <w:szCs w:val="20"/>
              </w:rPr>
              <w:t>to proceed under a timetable agreed by the Authority (with an Authority Decision).</w:t>
            </w:r>
          </w:p>
        </w:tc>
      </w:tr>
      <w:tr w:rsidR="00CA0621" w:rsidRPr="00DE2E99" w14:paraId="57776008" w14:textId="77777777">
        <w:trPr>
          <w:trHeight w:val="1302"/>
        </w:trPr>
        <w:tc>
          <w:tcPr>
            <w:tcW w:w="2268" w:type="dxa"/>
            <w:shd w:val="clear" w:color="auto" w:fill="FFFFFF" w:themeFill="background1"/>
          </w:tcPr>
          <w:p w14:paraId="526CED4F" w14:textId="77777777" w:rsidR="00CA0621" w:rsidRPr="00977530" w:rsidRDefault="00CA0621" w:rsidP="002507E3">
            <w:pPr>
              <w:spacing w:after="0"/>
              <w:rPr>
                <w:rFonts w:ascii="Poppins" w:hAnsi="Poppins" w:cs="Poppins"/>
                <w:b/>
                <w:sz w:val="20"/>
                <w:szCs w:val="20"/>
              </w:rPr>
            </w:pPr>
            <w:r w:rsidRPr="00977530">
              <w:rPr>
                <w:rFonts w:ascii="Poppins" w:hAnsi="Poppins" w:cs="Poppins"/>
                <w:b/>
                <w:sz w:val="20"/>
                <w:szCs w:val="20"/>
              </w:rPr>
              <w:t>Who can I talk to about the change?</w:t>
            </w:r>
          </w:p>
          <w:p w14:paraId="37D8CA37" w14:textId="77777777" w:rsidR="00CA0621" w:rsidRPr="00DE2E99" w:rsidRDefault="00CA0621" w:rsidP="002507E3">
            <w:pPr>
              <w:spacing w:after="0"/>
              <w:rPr>
                <w:rFonts w:ascii="Poppins" w:hAnsi="Poppins" w:cs="Poppins"/>
              </w:rPr>
            </w:pPr>
          </w:p>
        </w:tc>
        <w:tc>
          <w:tcPr>
            <w:tcW w:w="3832" w:type="dxa"/>
            <w:gridSpan w:val="2"/>
            <w:shd w:val="clear" w:color="auto" w:fill="FFFFFF" w:themeFill="background1"/>
          </w:tcPr>
          <w:p w14:paraId="0533F80D" w14:textId="77777777" w:rsidR="00157C41" w:rsidRDefault="00CA0621" w:rsidP="002507E3">
            <w:pPr>
              <w:tabs>
                <w:tab w:val="left" w:pos="1650"/>
              </w:tabs>
              <w:spacing w:after="0"/>
              <w:rPr>
                <w:rFonts w:ascii="Poppins" w:hAnsi="Poppins" w:cs="Poppins"/>
                <w:b/>
                <w:sz w:val="20"/>
                <w:szCs w:val="20"/>
              </w:rPr>
            </w:pPr>
            <w:r w:rsidRPr="00977530">
              <w:rPr>
                <w:rFonts w:ascii="Poppins" w:hAnsi="Poppins" w:cs="Poppins"/>
                <w:b/>
                <w:sz w:val="20"/>
                <w:szCs w:val="20"/>
              </w:rPr>
              <w:t xml:space="preserve">Proposer: </w:t>
            </w:r>
          </w:p>
          <w:p w14:paraId="12D263A5" w14:textId="1D84A829" w:rsidR="00CA0621" w:rsidRPr="00157C41" w:rsidRDefault="009D6D3F" w:rsidP="002507E3">
            <w:pPr>
              <w:tabs>
                <w:tab w:val="left" w:pos="1650"/>
              </w:tabs>
              <w:spacing w:after="0"/>
              <w:rPr>
                <w:rFonts w:ascii="Poppins" w:hAnsi="Poppins" w:cs="Poppins"/>
                <w:b/>
                <w:sz w:val="20"/>
                <w:szCs w:val="20"/>
              </w:rPr>
            </w:pPr>
            <w:r w:rsidRPr="00157C41">
              <w:rPr>
                <w:rFonts w:ascii="Poppins" w:hAnsi="Poppins" w:cs="Poppins"/>
                <w:sz w:val="20"/>
                <w:szCs w:val="20"/>
              </w:rPr>
              <w:t>H</w:t>
            </w:r>
            <w:r w:rsidR="00055101" w:rsidRPr="00157C41">
              <w:rPr>
                <w:rFonts w:ascii="Poppins" w:hAnsi="Poppins" w:cs="Poppins"/>
                <w:sz w:val="20"/>
                <w:szCs w:val="20"/>
              </w:rPr>
              <w:t>elen Newman</w:t>
            </w:r>
          </w:p>
          <w:p w14:paraId="2C45653E" w14:textId="34BA8D61" w:rsidR="00CA0621" w:rsidRPr="00157C41" w:rsidRDefault="00055101" w:rsidP="002507E3">
            <w:pPr>
              <w:tabs>
                <w:tab w:val="left" w:pos="1650"/>
              </w:tabs>
              <w:spacing w:after="0"/>
              <w:rPr>
                <w:rStyle w:val="Hyperlink"/>
                <w:rFonts w:ascii="Poppins" w:hAnsi="Poppins" w:cs="Poppins"/>
                <w:sz w:val="20"/>
                <w:szCs w:val="20"/>
              </w:rPr>
            </w:pPr>
            <w:r w:rsidRPr="00157C41">
              <w:rPr>
                <w:rStyle w:val="Hyperlink"/>
                <w:rFonts w:ascii="Poppins" w:hAnsi="Poppins" w:cs="Poppins"/>
                <w:sz w:val="20"/>
                <w:szCs w:val="20"/>
              </w:rPr>
              <w:t>Helen.</w:t>
            </w:r>
            <w:r w:rsidR="00157C41">
              <w:rPr>
                <w:rStyle w:val="Hyperlink"/>
                <w:rFonts w:ascii="Poppins" w:hAnsi="Poppins" w:cs="Poppins"/>
                <w:sz w:val="20"/>
                <w:szCs w:val="20"/>
              </w:rPr>
              <w:t>N</w:t>
            </w:r>
            <w:r w:rsidRPr="00157C41">
              <w:rPr>
                <w:rStyle w:val="Hyperlink"/>
                <w:rFonts w:ascii="Poppins" w:hAnsi="Poppins" w:cs="Poppins"/>
                <w:sz w:val="20"/>
                <w:szCs w:val="20"/>
              </w:rPr>
              <w:t>ewman</w:t>
            </w:r>
            <w:r w:rsidR="00CA0621" w:rsidRPr="00157C41">
              <w:rPr>
                <w:rStyle w:val="Hyperlink"/>
                <w:rFonts w:ascii="Poppins" w:hAnsi="Poppins" w:cs="Poppins"/>
                <w:sz w:val="20"/>
                <w:szCs w:val="20"/>
              </w:rPr>
              <w:t>@</w:t>
            </w:r>
            <w:r w:rsidR="001C2083" w:rsidRPr="00157C41">
              <w:rPr>
                <w:rStyle w:val="Hyperlink"/>
                <w:rFonts w:ascii="Poppins" w:hAnsi="Poppins" w:cs="Poppins"/>
                <w:sz w:val="20"/>
                <w:szCs w:val="20"/>
              </w:rPr>
              <w:t>neso.energy</w:t>
            </w:r>
          </w:p>
          <w:p w14:paraId="7D49CD1E" w14:textId="7572224A" w:rsidR="00CA0621" w:rsidRPr="00977530" w:rsidRDefault="00157C41" w:rsidP="002507E3">
            <w:pPr>
              <w:spacing w:after="0"/>
              <w:rPr>
                <w:rFonts w:ascii="Poppins" w:hAnsi="Poppins" w:cs="Poppins"/>
                <w:sz w:val="20"/>
                <w:szCs w:val="20"/>
              </w:rPr>
            </w:pPr>
            <w:r>
              <w:rPr>
                <w:rFonts w:ascii="Poppins" w:hAnsi="Poppins" w:cs="Poppins"/>
                <w:sz w:val="20"/>
                <w:szCs w:val="20"/>
              </w:rPr>
              <w:t>07860 319 716</w:t>
            </w:r>
          </w:p>
        </w:tc>
        <w:tc>
          <w:tcPr>
            <w:tcW w:w="3539" w:type="dxa"/>
            <w:shd w:val="clear" w:color="auto" w:fill="FFFFFF" w:themeFill="background1"/>
          </w:tcPr>
          <w:p w14:paraId="134EF0B0" w14:textId="706D4346" w:rsidR="00157C41" w:rsidRDefault="00CA0621" w:rsidP="00157C41">
            <w:pPr>
              <w:tabs>
                <w:tab w:val="left" w:pos="1650"/>
              </w:tabs>
              <w:spacing w:after="0"/>
              <w:rPr>
                <w:rFonts w:ascii="Poppins" w:hAnsi="Poppins" w:cs="Poppins"/>
                <w:sz w:val="20"/>
                <w:szCs w:val="18"/>
              </w:rPr>
            </w:pPr>
            <w:r w:rsidRPr="00977530">
              <w:rPr>
                <w:rFonts w:ascii="Poppins" w:hAnsi="Poppins" w:cs="Poppins"/>
                <w:b/>
                <w:sz w:val="20"/>
                <w:szCs w:val="18"/>
              </w:rPr>
              <w:t>Code Administrator</w:t>
            </w:r>
            <w:r w:rsidRPr="00977530">
              <w:rPr>
                <w:rFonts w:ascii="Poppins" w:hAnsi="Poppins" w:cs="Poppins"/>
                <w:sz w:val="20"/>
                <w:szCs w:val="18"/>
              </w:rPr>
              <w:t xml:space="preserve"> </w:t>
            </w:r>
            <w:r w:rsidRPr="00977530">
              <w:rPr>
                <w:rFonts w:ascii="Poppins" w:hAnsi="Poppins" w:cs="Poppins"/>
                <w:b/>
                <w:sz w:val="20"/>
                <w:szCs w:val="18"/>
              </w:rPr>
              <w:t>Chair</w:t>
            </w:r>
            <w:r w:rsidRPr="00977530">
              <w:rPr>
                <w:rFonts w:ascii="Poppins" w:hAnsi="Poppins" w:cs="Poppins"/>
                <w:sz w:val="20"/>
                <w:szCs w:val="18"/>
              </w:rPr>
              <w:t xml:space="preserve">: </w:t>
            </w:r>
          </w:p>
          <w:p w14:paraId="5F4C207A" w14:textId="652A8FF6" w:rsidR="00157C41" w:rsidRPr="00157C41" w:rsidRDefault="00157C41" w:rsidP="00157C41">
            <w:pPr>
              <w:tabs>
                <w:tab w:val="left" w:pos="1650"/>
              </w:tabs>
              <w:spacing w:after="0"/>
              <w:rPr>
                <w:rFonts w:ascii="Poppins" w:hAnsi="Poppins" w:cs="Poppins"/>
                <w:sz w:val="20"/>
                <w:szCs w:val="20"/>
              </w:rPr>
            </w:pPr>
            <w:r>
              <w:rPr>
                <w:rFonts w:ascii="Poppins" w:hAnsi="Poppins" w:cs="Poppins"/>
                <w:sz w:val="20"/>
                <w:szCs w:val="20"/>
              </w:rPr>
              <w:t>Claire Goult</w:t>
            </w:r>
          </w:p>
          <w:p w14:paraId="0686E18F" w14:textId="690A4DEF" w:rsidR="00157C41" w:rsidRDefault="007A7EAA" w:rsidP="00157C41">
            <w:pPr>
              <w:tabs>
                <w:tab w:val="left" w:pos="1650"/>
              </w:tabs>
              <w:spacing w:after="0"/>
              <w:rPr>
                <w:rFonts w:ascii="Poppins" w:hAnsi="Poppins" w:cs="Poppins"/>
                <w:sz w:val="20"/>
                <w:szCs w:val="20"/>
              </w:rPr>
            </w:pPr>
            <w:hyperlink r:id="rId15" w:history="1">
              <w:r w:rsidRPr="00776D2B">
                <w:rPr>
                  <w:rStyle w:val="Hyperlink"/>
                  <w:rFonts w:ascii="Poppins" w:hAnsi="Poppins" w:cs="Poppins"/>
                  <w:sz w:val="20"/>
                  <w:szCs w:val="20"/>
                </w:rPr>
                <w:t>Claire.Goult@neso.energy</w:t>
              </w:r>
            </w:hyperlink>
          </w:p>
          <w:p w14:paraId="442B981D" w14:textId="45C4B996" w:rsidR="00CA0621" w:rsidRPr="00977530" w:rsidRDefault="00157C41" w:rsidP="00157C41">
            <w:pPr>
              <w:tabs>
                <w:tab w:val="left" w:pos="1650"/>
              </w:tabs>
              <w:spacing w:after="0"/>
              <w:rPr>
                <w:rFonts w:ascii="Poppins" w:hAnsi="Poppins" w:cs="Poppins"/>
                <w:sz w:val="20"/>
                <w:szCs w:val="20"/>
              </w:rPr>
            </w:pPr>
            <w:r w:rsidRPr="00157C41">
              <w:rPr>
                <w:rFonts w:ascii="Poppins" w:hAnsi="Poppins" w:cs="Poppins"/>
                <w:sz w:val="20"/>
                <w:szCs w:val="20"/>
              </w:rPr>
              <w:t>07</w:t>
            </w:r>
            <w:r w:rsidR="007A7EAA">
              <w:rPr>
                <w:rFonts w:ascii="Poppins" w:hAnsi="Poppins" w:cs="Poppins"/>
                <w:sz w:val="20"/>
                <w:szCs w:val="20"/>
              </w:rPr>
              <w:t>938 737 807</w:t>
            </w:r>
          </w:p>
        </w:tc>
      </w:tr>
      <w:tr w:rsidR="00CA0621" w:rsidRPr="00DE2E99" w14:paraId="3C9A137E" w14:textId="77777777" w:rsidTr="007A7EAA">
        <w:trPr>
          <w:trHeight w:val="747"/>
        </w:trPr>
        <w:tc>
          <w:tcPr>
            <w:tcW w:w="2268" w:type="dxa"/>
            <w:shd w:val="clear" w:color="auto" w:fill="FFFFFF" w:themeFill="background1"/>
          </w:tcPr>
          <w:p w14:paraId="19AC0865" w14:textId="77777777" w:rsidR="00CA0621" w:rsidRPr="00EA7377" w:rsidRDefault="00CA0621" w:rsidP="002507E3">
            <w:pPr>
              <w:spacing w:after="0"/>
              <w:rPr>
                <w:rFonts w:ascii="Poppins" w:hAnsi="Poppins" w:cs="Poppins"/>
                <w:b/>
                <w:sz w:val="20"/>
                <w:szCs w:val="20"/>
              </w:rPr>
            </w:pPr>
            <w:r w:rsidRPr="00EA7377">
              <w:rPr>
                <w:rFonts w:ascii="Poppins" w:hAnsi="Poppins" w:cs="Poppins"/>
                <w:b/>
                <w:noProof/>
                <w:sz w:val="20"/>
                <w:szCs w:val="20"/>
                <w:lang w:val="en-US"/>
              </w:rPr>
              <w:t>How do I respond?</w:t>
            </w:r>
          </w:p>
        </w:tc>
        <w:tc>
          <w:tcPr>
            <w:tcW w:w="7371" w:type="dxa"/>
            <w:gridSpan w:val="3"/>
            <w:shd w:val="clear" w:color="auto" w:fill="FFFFFF" w:themeFill="background1"/>
          </w:tcPr>
          <w:p w14:paraId="77CADD56" w14:textId="4CA4D3F0" w:rsidR="00CA0621" w:rsidRPr="00EA7377" w:rsidRDefault="00CA0621" w:rsidP="002507E3">
            <w:pPr>
              <w:tabs>
                <w:tab w:val="left" w:pos="1650"/>
              </w:tabs>
              <w:spacing w:after="0"/>
              <w:rPr>
                <w:rFonts w:ascii="Poppins" w:hAnsi="Poppins" w:cs="Poppins"/>
                <w:b/>
                <w:sz w:val="20"/>
                <w:szCs w:val="20"/>
              </w:rPr>
            </w:pPr>
            <w:r w:rsidRPr="00EA7377">
              <w:rPr>
                <w:rFonts w:ascii="Poppins" w:hAnsi="Poppins" w:cs="Poppins"/>
                <w:sz w:val="20"/>
                <w:szCs w:val="20"/>
              </w:rPr>
              <w:t xml:space="preserve">Send </w:t>
            </w:r>
            <w:r w:rsidRPr="00271FC5">
              <w:rPr>
                <w:rFonts w:ascii="Poppins" w:hAnsi="Poppins" w:cs="Poppins"/>
                <w:sz w:val="20"/>
                <w:szCs w:val="20"/>
              </w:rPr>
              <w:t>your response proforma to</w:t>
            </w:r>
            <w:r w:rsidRPr="00271FC5">
              <w:rPr>
                <w:rFonts w:ascii="Poppins" w:hAnsi="Poppins" w:cs="Poppins"/>
                <w:b/>
                <w:sz w:val="20"/>
                <w:szCs w:val="20"/>
              </w:rPr>
              <w:t xml:space="preserve"> </w:t>
            </w:r>
            <w:r w:rsidRPr="00271FC5">
              <w:rPr>
                <w:rStyle w:val="Hyperlink"/>
                <w:rFonts w:ascii="Poppins" w:hAnsi="Poppins" w:cs="Poppins"/>
                <w:sz w:val="20"/>
                <w:szCs w:val="20"/>
              </w:rPr>
              <w:t xml:space="preserve"> </w:t>
            </w:r>
            <w:hyperlink r:id="rId16" w:history="1">
              <w:r w:rsidR="006816FB" w:rsidRPr="00271FC5">
                <w:rPr>
                  <w:rStyle w:val="Hyperlink"/>
                  <w:rFonts w:ascii="Poppins" w:hAnsi="Poppins" w:cs="Poppins"/>
                  <w:sz w:val="20"/>
                  <w:szCs w:val="20"/>
                </w:rPr>
                <w:t>grid.code@neso.energy</w:t>
              </w:r>
            </w:hyperlink>
            <w:r w:rsidRPr="00271FC5">
              <w:rPr>
                <w:rStyle w:val="CommentReference"/>
                <w:rFonts w:ascii="Poppins" w:hAnsi="Poppins" w:cs="Poppins"/>
                <w:sz w:val="20"/>
                <w:szCs w:val="20"/>
              </w:rPr>
              <w:t xml:space="preserve"> </w:t>
            </w:r>
            <w:r w:rsidRPr="00271FC5">
              <w:rPr>
                <w:rFonts w:ascii="Poppins" w:hAnsi="Poppins" w:cs="Poppins"/>
                <w:bCs/>
                <w:sz w:val="20"/>
                <w:szCs w:val="20"/>
              </w:rPr>
              <w:t>by</w:t>
            </w:r>
            <w:r w:rsidRPr="00271FC5">
              <w:rPr>
                <w:rFonts w:ascii="Poppins" w:hAnsi="Poppins" w:cs="Poppins"/>
                <w:b/>
                <w:sz w:val="20"/>
                <w:szCs w:val="20"/>
              </w:rPr>
              <w:t xml:space="preserve"> 5pm </w:t>
            </w:r>
            <w:r w:rsidRPr="00271FC5">
              <w:rPr>
                <w:rFonts w:ascii="Poppins" w:hAnsi="Poppins" w:cs="Poppins"/>
                <w:bCs/>
                <w:sz w:val="20"/>
                <w:szCs w:val="20"/>
              </w:rPr>
              <w:t>on</w:t>
            </w:r>
            <w:r w:rsidRPr="00271FC5">
              <w:rPr>
                <w:rFonts w:ascii="Poppins" w:hAnsi="Poppins" w:cs="Poppins"/>
                <w:b/>
                <w:sz w:val="20"/>
                <w:szCs w:val="20"/>
              </w:rPr>
              <w:t xml:space="preserve"> </w:t>
            </w:r>
            <w:r w:rsidR="00271FC5" w:rsidRPr="00271FC5">
              <w:rPr>
                <w:rFonts w:ascii="Poppins" w:hAnsi="Poppins" w:cs="Poppins"/>
                <w:b/>
                <w:sz w:val="20"/>
                <w:szCs w:val="20"/>
              </w:rPr>
              <w:t>29</w:t>
            </w:r>
            <w:r w:rsidRPr="00271FC5">
              <w:rPr>
                <w:rFonts w:ascii="Poppins" w:hAnsi="Poppins" w:cs="Poppins"/>
                <w:b/>
                <w:sz w:val="20"/>
                <w:szCs w:val="20"/>
              </w:rPr>
              <w:t xml:space="preserve"> </w:t>
            </w:r>
            <w:r w:rsidR="00271FC5" w:rsidRPr="00271FC5">
              <w:rPr>
                <w:rFonts w:ascii="Poppins" w:hAnsi="Poppins" w:cs="Poppins"/>
                <w:b/>
                <w:sz w:val="20"/>
                <w:szCs w:val="20"/>
              </w:rPr>
              <w:t>August</w:t>
            </w:r>
            <w:r w:rsidRPr="00271FC5">
              <w:rPr>
                <w:rFonts w:ascii="Poppins" w:hAnsi="Poppins" w:cs="Poppins"/>
                <w:b/>
                <w:sz w:val="20"/>
                <w:szCs w:val="20"/>
              </w:rPr>
              <w:t xml:space="preserve"> </w:t>
            </w:r>
            <w:r w:rsidR="004D0776" w:rsidRPr="00271FC5">
              <w:rPr>
                <w:rFonts w:ascii="Poppins" w:hAnsi="Poppins" w:cs="Poppins"/>
                <w:b/>
                <w:sz w:val="20"/>
                <w:szCs w:val="20"/>
              </w:rPr>
              <w:t>2025</w:t>
            </w:r>
          </w:p>
        </w:tc>
      </w:tr>
    </w:tbl>
    <w:p w14:paraId="7DEAAE4C" w14:textId="77777777" w:rsidR="00CA0621" w:rsidRPr="00DE2E99" w:rsidRDefault="00CA0621" w:rsidP="00CA0621">
      <w:pPr>
        <w:pStyle w:val="Header"/>
        <w:ind w:left="0"/>
        <w:jc w:val="left"/>
        <w:rPr>
          <w:rFonts w:ascii="Poppins" w:eastAsia="HGPMinchoE" w:hAnsi="Poppins" w:cs="Poppins"/>
          <w:sz w:val="28"/>
          <w:szCs w:val="40"/>
        </w:rPr>
      </w:pPr>
    </w:p>
    <w:p w14:paraId="479F322A" w14:textId="77777777" w:rsidR="00CA0621" w:rsidRPr="00E80C41" w:rsidRDefault="00CA0621" w:rsidP="00CA0621">
      <w:pPr>
        <w:rPr>
          <w:rFonts w:ascii="Poppins" w:hAnsi="Poppins" w:cs="Poppins"/>
          <w:b/>
          <w:bCs/>
          <w:color w:val="3F0731"/>
          <w:sz w:val="32"/>
          <w:szCs w:val="32"/>
        </w:rPr>
      </w:pPr>
      <w:commentRangeStart w:id="7"/>
      <w:r w:rsidRPr="00E80C41">
        <w:rPr>
          <w:rFonts w:ascii="Poppins" w:hAnsi="Poppins" w:cs="Poppins"/>
          <w:b/>
          <w:bCs/>
          <w:color w:val="3F0731"/>
          <w:sz w:val="32"/>
          <w:szCs w:val="32"/>
        </w:rPr>
        <w:lastRenderedPageBreak/>
        <w:t>Contents</w:t>
      </w:r>
      <w:commentRangeEnd w:id="7"/>
      <w:r w:rsidR="00A8300C">
        <w:rPr>
          <w:rStyle w:val="CommentReference"/>
        </w:rPr>
        <w:commentReference w:id="7"/>
      </w:r>
    </w:p>
    <w:p w14:paraId="41544BEA" w14:textId="77777777" w:rsidR="00CA0621" w:rsidRPr="00DE2E99" w:rsidRDefault="00CA0621" w:rsidP="00CA0621">
      <w:pPr>
        <w:rPr>
          <w:rFonts w:ascii="Poppins" w:hAnsi="Poppins" w:cs="Poppins"/>
        </w:rPr>
      </w:pPr>
    </w:p>
    <w:p w14:paraId="34C5F42C" w14:textId="4446C516" w:rsidR="00FD76DE" w:rsidRDefault="00CA0621">
      <w:pPr>
        <w:pStyle w:val="TOC1"/>
        <w:rPr>
          <w:rFonts w:eastAsiaTheme="minorEastAsia" w:cstheme="minorBidi"/>
          <w:color w:val="auto"/>
          <w:sz w:val="24"/>
          <w:lang w:eastAsia="en-GB"/>
        </w:rPr>
      </w:pPr>
      <w:r w:rsidRPr="00CF4BBF">
        <w:rPr>
          <w:rFonts w:ascii="Poppins" w:hAnsi="Poppins" w:cs="Poppins"/>
          <w:b/>
          <w:color w:val="FF00FF"/>
        </w:rPr>
        <w:fldChar w:fldCharType="begin"/>
      </w:r>
      <w:r w:rsidRPr="00CF4BBF">
        <w:rPr>
          <w:rFonts w:ascii="Poppins" w:hAnsi="Poppins" w:cs="Poppins"/>
          <w:b/>
        </w:rPr>
        <w:instrText xml:space="preserve"> TOC \o "1-3" \h \z \u </w:instrText>
      </w:r>
      <w:r w:rsidRPr="00CF4BBF">
        <w:rPr>
          <w:rFonts w:ascii="Poppins" w:hAnsi="Poppins" w:cs="Poppins"/>
          <w:b/>
          <w:color w:val="FF00FF"/>
        </w:rPr>
        <w:fldChar w:fldCharType="separate"/>
      </w:r>
      <w:hyperlink w:anchor="_Toc205441563" w:history="1">
        <w:r w:rsidR="00FD76DE" w:rsidRPr="007E1B14">
          <w:rPr>
            <w:rStyle w:val="Hyperlink"/>
            <w:rFonts w:ascii="Poppins" w:hAnsi="Poppins" w:cs="Poppins"/>
          </w:rPr>
          <w:t>Executive Summary</w:t>
        </w:r>
        <w:r w:rsidR="00FD76DE">
          <w:rPr>
            <w:webHidden/>
          </w:rPr>
          <w:tab/>
        </w:r>
        <w:r w:rsidR="00FD76DE">
          <w:rPr>
            <w:webHidden/>
          </w:rPr>
          <w:fldChar w:fldCharType="begin"/>
        </w:r>
        <w:r w:rsidR="00FD76DE">
          <w:rPr>
            <w:webHidden/>
          </w:rPr>
          <w:instrText xml:space="preserve"> PAGEREF _Toc205441563 \h </w:instrText>
        </w:r>
        <w:r w:rsidR="00FD76DE">
          <w:rPr>
            <w:webHidden/>
          </w:rPr>
        </w:r>
        <w:r w:rsidR="00FD76DE">
          <w:rPr>
            <w:webHidden/>
          </w:rPr>
          <w:fldChar w:fldCharType="separate"/>
        </w:r>
        <w:r w:rsidR="00FD76DE">
          <w:rPr>
            <w:webHidden/>
          </w:rPr>
          <w:t>3</w:t>
        </w:r>
        <w:r w:rsidR="00FD76DE">
          <w:rPr>
            <w:webHidden/>
          </w:rPr>
          <w:fldChar w:fldCharType="end"/>
        </w:r>
      </w:hyperlink>
    </w:p>
    <w:p w14:paraId="2935147A" w14:textId="1FEA2220" w:rsidR="00FD76DE" w:rsidRDefault="00FD76DE">
      <w:pPr>
        <w:pStyle w:val="TOC1"/>
        <w:rPr>
          <w:rFonts w:eastAsiaTheme="minorEastAsia" w:cstheme="minorBidi"/>
          <w:color w:val="auto"/>
          <w:sz w:val="24"/>
          <w:lang w:eastAsia="en-GB"/>
        </w:rPr>
      </w:pPr>
      <w:hyperlink w:anchor="_Toc205441564" w:history="1">
        <w:r w:rsidRPr="007E1B14">
          <w:rPr>
            <w:rStyle w:val="Hyperlink"/>
            <w:rFonts w:ascii="Poppins" w:hAnsi="Poppins" w:cs="Poppins"/>
          </w:rPr>
          <w:t>What is the issue?</w:t>
        </w:r>
        <w:r>
          <w:rPr>
            <w:webHidden/>
          </w:rPr>
          <w:tab/>
        </w:r>
        <w:r>
          <w:rPr>
            <w:webHidden/>
          </w:rPr>
          <w:fldChar w:fldCharType="begin"/>
        </w:r>
        <w:r>
          <w:rPr>
            <w:webHidden/>
          </w:rPr>
          <w:instrText xml:space="preserve"> PAGEREF _Toc205441564 \h </w:instrText>
        </w:r>
        <w:r>
          <w:rPr>
            <w:webHidden/>
          </w:rPr>
        </w:r>
        <w:r>
          <w:rPr>
            <w:webHidden/>
          </w:rPr>
          <w:fldChar w:fldCharType="separate"/>
        </w:r>
        <w:r>
          <w:rPr>
            <w:webHidden/>
          </w:rPr>
          <w:t>4</w:t>
        </w:r>
        <w:r>
          <w:rPr>
            <w:webHidden/>
          </w:rPr>
          <w:fldChar w:fldCharType="end"/>
        </w:r>
      </w:hyperlink>
    </w:p>
    <w:p w14:paraId="745F53A6" w14:textId="6F4D8A54" w:rsidR="00FD76DE" w:rsidRDefault="00FD76DE">
      <w:pPr>
        <w:pStyle w:val="TOC2"/>
        <w:rPr>
          <w:rFonts w:eastAsiaTheme="minorEastAsia"/>
          <w:color w:val="auto"/>
          <w:sz w:val="24"/>
          <w:szCs w:val="24"/>
          <w:lang w:eastAsia="en-GB"/>
        </w:rPr>
      </w:pPr>
      <w:hyperlink w:anchor="_Toc205441565" w:history="1">
        <w:r w:rsidRPr="007E1B14">
          <w:rPr>
            <w:rStyle w:val="Hyperlink"/>
            <w:rFonts w:ascii="Poppins" w:hAnsi="Poppins" w:cs="Poppins"/>
          </w:rPr>
          <w:t>What is the defect the Proposer believes this modification will  address?</w:t>
        </w:r>
        <w:r>
          <w:rPr>
            <w:webHidden/>
          </w:rPr>
          <w:tab/>
        </w:r>
        <w:r>
          <w:rPr>
            <w:webHidden/>
          </w:rPr>
          <w:fldChar w:fldCharType="begin"/>
        </w:r>
        <w:r>
          <w:rPr>
            <w:webHidden/>
          </w:rPr>
          <w:instrText xml:space="preserve"> PAGEREF _Toc205441565 \h </w:instrText>
        </w:r>
        <w:r>
          <w:rPr>
            <w:webHidden/>
          </w:rPr>
        </w:r>
        <w:r>
          <w:rPr>
            <w:webHidden/>
          </w:rPr>
          <w:fldChar w:fldCharType="separate"/>
        </w:r>
        <w:r>
          <w:rPr>
            <w:webHidden/>
          </w:rPr>
          <w:t>4</w:t>
        </w:r>
        <w:r>
          <w:rPr>
            <w:webHidden/>
          </w:rPr>
          <w:fldChar w:fldCharType="end"/>
        </w:r>
      </w:hyperlink>
    </w:p>
    <w:p w14:paraId="08190483" w14:textId="4488662E" w:rsidR="00FD76DE" w:rsidRDefault="00FD76DE">
      <w:pPr>
        <w:pStyle w:val="TOC2"/>
        <w:rPr>
          <w:rFonts w:eastAsiaTheme="minorEastAsia"/>
          <w:color w:val="auto"/>
          <w:sz w:val="24"/>
          <w:szCs w:val="24"/>
          <w:lang w:eastAsia="en-GB"/>
        </w:rPr>
      </w:pPr>
      <w:hyperlink w:anchor="_Toc205441566" w:history="1">
        <w:r w:rsidRPr="007E1B14">
          <w:rPr>
            <w:rStyle w:val="Hyperlink"/>
            <w:rFonts w:ascii="Poppins" w:hAnsi="Poppins" w:cs="Poppins"/>
          </w:rPr>
          <w:t>Why change?</w:t>
        </w:r>
        <w:r>
          <w:rPr>
            <w:webHidden/>
          </w:rPr>
          <w:tab/>
        </w:r>
        <w:r>
          <w:rPr>
            <w:webHidden/>
          </w:rPr>
          <w:fldChar w:fldCharType="begin"/>
        </w:r>
        <w:r>
          <w:rPr>
            <w:webHidden/>
          </w:rPr>
          <w:instrText xml:space="preserve"> PAGEREF _Toc205441566 \h </w:instrText>
        </w:r>
        <w:r>
          <w:rPr>
            <w:webHidden/>
          </w:rPr>
        </w:r>
        <w:r>
          <w:rPr>
            <w:webHidden/>
          </w:rPr>
          <w:fldChar w:fldCharType="separate"/>
        </w:r>
        <w:r>
          <w:rPr>
            <w:webHidden/>
          </w:rPr>
          <w:t>4</w:t>
        </w:r>
        <w:r>
          <w:rPr>
            <w:webHidden/>
          </w:rPr>
          <w:fldChar w:fldCharType="end"/>
        </w:r>
      </w:hyperlink>
    </w:p>
    <w:p w14:paraId="42CEDD26" w14:textId="3D85E11F" w:rsidR="00FD76DE" w:rsidRDefault="00FD76DE">
      <w:pPr>
        <w:pStyle w:val="TOC1"/>
        <w:rPr>
          <w:rFonts w:eastAsiaTheme="minorEastAsia" w:cstheme="minorBidi"/>
          <w:color w:val="auto"/>
          <w:sz w:val="24"/>
          <w:lang w:eastAsia="en-GB"/>
        </w:rPr>
      </w:pPr>
      <w:hyperlink w:anchor="_Toc205441567" w:history="1">
        <w:r w:rsidRPr="007E1B14">
          <w:rPr>
            <w:rStyle w:val="Hyperlink"/>
            <w:rFonts w:ascii="Poppins" w:hAnsi="Poppins" w:cs="Poppins"/>
          </w:rPr>
          <w:t>Workgroup considerations</w:t>
        </w:r>
        <w:r>
          <w:rPr>
            <w:webHidden/>
          </w:rPr>
          <w:tab/>
        </w:r>
        <w:r>
          <w:rPr>
            <w:webHidden/>
          </w:rPr>
          <w:fldChar w:fldCharType="begin"/>
        </w:r>
        <w:r>
          <w:rPr>
            <w:webHidden/>
          </w:rPr>
          <w:instrText xml:space="preserve"> PAGEREF _Toc205441567 \h </w:instrText>
        </w:r>
        <w:r>
          <w:rPr>
            <w:webHidden/>
          </w:rPr>
        </w:r>
        <w:r>
          <w:rPr>
            <w:webHidden/>
          </w:rPr>
          <w:fldChar w:fldCharType="separate"/>
        </w:r>
        <w:r>
          <w:rPr>
            <w:webHidden/>
          </w:rPr>
          <w:t>5</w:t>
        </w:r>
        <w:r>
          <w:rPr>
            <w:webHidden/>
          </w:rPr>
          <w:fldChar w:fldCharType="end"/>
        </w:r>
      </w:hyperlink>
    </w:p>
    <w:p w14:paraId="1506C031" w14:textId="06FBCEC8" w:rsidR="00FD76DE" w:rsidRDefault="00FD76DE">
      <w:pPr>
        <w:pStyle w:val="TOC1"/>
        <w:rPr>
          <w:rFonts w:eastAsiaTheme="minorEastAsia" w:cstheme="minorBidi"/>
          <w:color w:val="auto"/>
          <w:sz w:val="24"/>
          <w:lang w:eastAsia="en-GB"/>
        </w:rPr>
      </w:pPr>
      <w:hyperlink w:anchor="_Toc205441568" w:history="1">
        <w:r w:rsidRPr="007E1B14">
          <w:rPr>
            <w:rStyle w:val="Hyperlink"/>
            <w:rFonts w:ascii="Poppins" w:hAnsi="Poppins" w:cs="Poppins"/>
          </w:rPr>
          <w:t>What is the solution?</w:t>
        </w:r>
        <w:r>
          <w:rPr>
            <w:webHidden/>
          </w:rPr>
          <w:tab/>
        </w:r>
        <w:r>
          <w:rPr>
            <w:webHidden/>
          </w:rPr>
          <w:fldChar w:fldCharType="begin"/>
        </w:r>
        <w:r>
          <w:rPr>
            <w:webHidden/>
          </w:rPr>
          <w:instrText xml:space="preserve"> PAGEREF _Toc205441568 \h </w:instrText>
        </w:r>
        <w:r>
          <w:rPr>
            <w:webHidden/>
          </w:rPr>
        </w:r>
        <w:r>
          <w:rPr>
            <w:webHidden/>
          </w:rPr>
          <w:fldChar w:fldCharType="separate"/>
        </w:r>
        <w:r>
          <w:rPr>
            <w:webHidden/>
          </w:rPr>
          <w:t>13</w:t>
        </w:r>
        <w:r>
          <w:rPr>
            <w:webHidden/>
          </w:rPr>
          <w:fldChar w:fldCharType="end"/>
        </w:r>
      </w:hyperlink>
    </w:p>
    <w:p w14:paraId="3F07D2EB" w14:textId="7E696C04" w:rsidR="00FD76DE" w:rsidRDefault="00FD76DE">
      <w:pPr>
        <w:pStyle w:val="TOC2"/>
        <w:rPr>
          <w:rFonts w:eastAsiaTheme="minorEastAsia"/>
          <w:color w:val="auto"/>
          <w:sz w:val="24"/>
          <w:szCs w:val="24"/>
          <w:lang w:eastAsia="en-GB"/>
        </w:rPr>
      </w:pPr>
      <w:hyperlink w:anchor="_Toc205441569" w:history="1">
        <w:r w:rsidRPr="007E1B14">
          <w:rPr>
            <w:rStyle w:val="Hyperlink"/>
            <w:rFonts w:ascii="Poppins" w:hAnsi="Poppins" w:cs="Poppins"/>
          </w:rPr>
          <w:t>Proposer’s Original solution</w:t>
        </w:r>
        <w:r>
          <w:rPr>
            <w:webHidden/>
          </w:rPr>
          <w:tab/>
        </w:r>
        <w:r>
          <w:rPr>
            <w:webHidden/>
          </w:rPr>
          <w:fldChar w:fldCharType="begin"/>
        </w:r>
        <w:r>
          <w:rPr>
            <w:webHidden/>
          </w:rPr>
          <w:instrText xml:space="preserve"> PAGEREF _Toc205441569 \h </w:instrText>
        </w:r>
        <w:r>
          <w:rPr>
            <w:webHidden/>
          </w:rPr>
        </w:r>
        <w:r>
          <w:rPr>
            <w:webHidden/>
          </w:rPr>
          <w:fldChar w:fldCharType="separate"/>
        </w:r>
        <w:r>
          <w:rPr>
            <w:webHidden/>
          </w:rPr>
          <w:t>13</w:t>
        </w:r>
        <w:r>
          <w:rPr>
            <w:webHidden/>
          </w:rPr>
          <w:fldChar w:fldCharType="end"/>
        </w:r>
      </w:hyperlink>
    </w:p>
    <w:p w14:paraId="2A336746" w14:textId="17CADAE0" w:rsidR="00FD76DE" w:rsidRDefault="00FD76DE">
      <w:pPr>
        <w:pStyle w:val="TOC1"/>
        <w:rPr>
          <w:rFonts w:eastAsiaTheme="minorEastAsia" w:cstheme="minorBidi"/>
          <w:color w:val="auto"/>
          <w:sz w:val="24"/>
          <w:lang w:eastAsia="en-GB"/>
        </w:rPr>
      </w:pPr>
      <w:hyperlink w:anchor="_Toc205441570" w:history="1">
        <w:r w:rsidRPr="007E1B14">
          <w:rPr>
            <w:rStyle w:val="Hyperlink"/>
            <w:rFonts w:ascii="Poppins" w:hAnsi="Poppins" w:cs="Poppins"/>
          </w:rPr>
          <w:t>What is the impact of this change?</w:t>
        </w:r>
        <w:r>
          <w:rPr>
            <w:webHidden/>
          </w:rPr>
          <w:tab/>
        </w:r>
        <w:r>
          <w:rPr>
            <w:webHidden/>
          </w:rPr>
          <w:fldChar w:fldCharType="begin"/>
        </w:r>
        <w:r>
          <w:rPr>
            <w:webHidden/>
          </w:rPr>
          <w:instrText xml:space="preserve"> PAGEREF _Toc205441570 \h </w:instrText>
        </w:r>
        <w:r>
          <w:rPr>
            <w:webHidden/>
          </w:rPr>
        </w:r>
        <w:r>
          <w:rPr>
            <w:webHidden/>
          </w:rPr>
          <w:fldChar w:fldCharType="separate"/>
        </w:r>
        <w:r>
          <w:rPr>
            <w:webHidden/>
          </w:rPr>
          <w:t>15</w:t>
        </w:r>
        <w:r>
          <w:rPr>
            <w:webHidden/>
          </w:rPr>
          <w:fldChar w:fldCharType="end"/>
        </w:r>
      </w:hyperlink>
    </w:p>
    <w:p w14:paraId="110DC379" w14:textId="296B2D1B" w:rsidR="00FD76DE" w:rsidRDefault="00FD76DE">
      <w:pPr>
        <w:pStyle w:val="TOC2"/>
        <w:rPr>
          <w:rFonts w:eastAsiaTheme="minorEastAsia"/>
          <w:color w:val="auto"/>
          <w:sz w:val="24"/>
          <w:szCs w:val="24"/>
          <w:lang w:eastAsia="en-GB"/>
        </w:rPr>
      </w:pPr>
      <w:hyperlink w:anchor="_Toc205441571" w:history="1">
        <w:r w:rsidRPr="007E1B14">
          <w:rPr>
            <w:rStyle w:val="Hyperlink"/>
            <w:rFonts w:ascii="Poppins" w:hAnsi="Poppins" w:cs="Poppins"/>
          </w:rPr>
          <w:t>Original Proposer’s assessment against Code Objectives</w:t>
        </w:r>
        <w:r>
          <w:rPr>
            <w:webHidden/>
          </w:rPr>
          <w:tab/>
        </w:r>
        <w:r>
          <w:rPr>
            <w:webHidden/>
          </w:rPr>
          <w:fldChar w:fldCharType="begin"/>
        </w:r>
        <w:r>
          <w:rPr>
            <w:webHidden/>
          </w:rPr>
          <w:instrText xml:space="preserve"> PAGEREF _Toc205441571 \h </w:instrText>
        </w:r>
        <w:r>
          <w:rPr>
            <w:webHidden/>
          </w:rPr>
        </w:r>
        <w:r>
          <w:rPr>
            <w:webHidden/>
          </w:rPr>
          <w:fldChar w:fldCharType="separate"/>
        </w:r>
        <w:r>
          <w:rPr>
            <w:webHidden/>
          </w:rPr>
          <w:t>15</w:t>
        </w:r>
        <w:r>
          <w:rPr>
            <w:webHidden/>
          </w:rPr>
          <w:fldChar w:fldCharType="end"/>
        </w:r>
      </w:hyperlink>
    </w:p>
    <w:p w14:paraId="5810A0AB" w14:textId="4415A15C" w:rsidR="00FD76DE" w:rsidRDefault="00FD76DE">
      <w:pPr>
        <w:pStyle w:val="TOC2"/>
        <w:rPr>
          <w:rFonts w:eastAsiaTheme="minorEastAsia"/>
          <w:color w:val="auto"/>
          <w:sz w:val="24"/>
          <w:szCs w:val="24"/>
          <w:lang w:eastAsia="en-GB"/>
        </w:rPr>
      </w:pPr>
      <w:hyperlink w:anchor="_Toc205441572" w:history="1">
        <w:r w:rsidRPr="007E1B14">
          <w:rPr>
            <w:rStyle w:val="Hyperlink"/>
            <w:rFonts w:ascii="Poppins" w:eastAsia="Arial" w:hAnsi="Poppins" w:cs="Poppins"/>
          </w:rPr>
          <w:t>Proposer’s assessment against Grid Code Objectives</w:t>
        </w:r>
        <w:r>
          <w:rPr>
            <w:webHidden/>
          </w:rPr>
          <w:tab/>
        </w:r>
        <w:r>
          <w:rPr>
            <w:webHidden/>
          </w:rPr>
          <w:fldChar w:fldCharType="begin"/>
        </w:r>
        <w:r>
          <w:rPr>
            <w:webHidden/>
          </w:rPr>
          <w:instrText xml:space="preserve"> PAGEREF _Toc205441572 \h </w:instrText>
        </w:r>
        <w:r>
          <w:rPr>
            <w:webHidden/>
          </w:rPr>
        </w:r>
        <w:r>
          <w:rPr>
            <w:webHidden/>
          </w:rPr>
          <w:fldChar w:fldCharType="separate"/>
        </w:r>
        <w:r>
          <w:rPr>
            <w:webHidden/>
          </w:rPr>
          <w:t>15</w:t>
        </w:r>
        <w:r>
          <w:rPr>
            <w:webHidden/>
          </w:rPr>
          <w:fldChar w:fldCharType="end"/>
        </w:r>
      </w:hyperlink>
    </w:p>
    <w:p w14:paraId="10F0A44E" w14:textId="20327A38" w:rsidR="00FD76DE" w:rsidRDefault="00FD76DE">
      <w:pPr>
        <w:pStyle w:val="TOC2"/>
        <w:rPr>
          <w:rFonts w:eastAsiaTheme="minorEastAsia"/>
          <w:color w:val="auto"/>
          <w:sz w:val="24"/>
          <w:szCs w:val="24"/>
          <w:lang w:eastAsia="en-GB"/>
        </w:rPr>
      </w:pPr>
      <w:hyperlink w:anchor="_Toc205441573" w:history="1">
        <w:r w:rsidRPr="007E1B14">
          <w:rPr>
            <w:rStyle w:val="Hyperlink"/>
            <w:rFonts w:ascii="Poppins" w:eastAsia="Arial" w:hAnsi="Poppins" w:cs="Poppins"/>
          </w:rPr>
          <w:t>Proposer’s assessment of the impact of the modification on the stakeholder / consumer benefit categories</w:t>
        </w:r>
        <w:r>
          <w:rPr>
            <w:webHidden/>
          </w:rPr>
          <w:tab/>
        </w:r>
        <w:r>
          <w:rPr>
            <w:webHidden/>
          </w:rPr>
          <w:fldChar w:fldCharType="begin"/>
        </w:r>
        <w:r>
          <w:rPr>
            <w:webHidden/>
          </w:rPr>
          <w:instrText xml:space="preserve"> PAGEREF _Toc205441573 \h </w:instrText>
        </w:r>
        <w:r>
          <w:rPr>
            <w:webHidden/>
          </w:rPr>
        </w:r>
        <w:r>
          <w:rPr>
            <w:webHidden/>
          </w:rPr>
          <w:fldChar w:fldCharType="separate"/>
        </w:r>
        <w:r>
          <w:rPr>
            <w:webHidden/>
          </w:rPr>
          <w:t>16</w:t>
        </w:r>
        <w:r>
          <w:rPr>
            <w:webHidden/>
          </w:rPr>
          <w:fldChar w:fldCharType="end"/>
        </w:r>
      </w:hyperlink>
    </w:p>
    <w:p w14:paraId="7ADBF230" w14:textId="64F53862" w:rsidR="00FD76DE" w:rsidRDefault="00FD76DE">
      <w:pPr>
        <w:pStyle w:val="TOC1"/>
        <w:rPr>
          <w:rFonts w:eastAsiaTheme="minorEastAsia" w:cstheme="minorBidi"/>
          <w:color w:val="auto"/>
          <w:sz w:val="24"/>
          <w:lang w:eastAsia="en-GB"/>
        </w:rPr>
      </w:pPr>
      <w:hyperlink w:anchor="_Toc205441574" w:history="1">
        <w:r w:rsidRPr="007E1B14">
          <w:rPr>
            <w:rStyle w:val="Hyperlink"/>
            <w:rFonts w:ascii="Poppins" w:hAnsi="Poppins" w:cs="Poppins"/>
          </w:rPr>
          <w:t>When will this change take place?</w:t>
        </w:r>
        <w:r>
          <w:rPr>
            <w:webHidden/>
          </w:rPr>
          <w:tab/>
        </w:r>
        <w:r>
          <w:rPr>
            <w:webHidden/>
          </w:rPr>
          <w:fldChar w:fldCharType="begin"/>
        </w:r>
        <w:r>
          <w:rPr>
            <w:webHidden/>
          </w:rPr>
          <w:instrText xml:space="preserve"> PAGEREF _Toc205441574 \h </w:instrText>
        </w:r>
        <w:r>
          <w:rPr>
            <w:webHidden/>
          </w:rPr>
        </w:r>
        <w:r>
          <w:rPr>
            <w:webHidden/>
          </w:rPr>
          <w:fldChar w:fldCharType="separate"/>
        </w:r>
        <w:r>
          <w:rPr>
            <w:webHidden/>
          </w:rPr>
          <w:t>17</w:t>
        </w:r>
        <w:r>
          <w:rPr>
            <w:webHidden/>
          </w:rPr>
          <w:fldChar w:fldCharType="end"/>
        </w:r>
      </w:hyperlink>
    </w:p>
    <w:p w14:paraId="62E721EF" w14:textId="4A2598AD" w:rsidR="00FD76DE" w:rsidRDefault="00FD76DE">
      <w:pPr>
        <w:pStyle w:val="TOC1"/>
        <w:rPr>
          <w:rFonts w:eastAsiaTheme="minorEastAsia" w:cstheme="minorBidi"/>
          <w:color w:val="auto"/>
          <w:sz w:val="24"/>
          <w:lang w:eastAsia="en-GB"/>
        </w:rPr>
      </w:pPr>
      <w:hyperlink w:anchor="_Toc205441575" w:history="1">
        <w:r w:rsidRPr="007E1B14">
          <w:rPr>
            <w:rStyle w:val="Hyperlink"/>
            <w:rFonts w:ascii="Poppins" w:hAnsi="Poppins" w:cs="Poppins"/>
          </w:rPr>
          <w:t>Interactions</w:t>
        </w:r>
        <w:r>
          <w:rPr>
            <w:webHidden/>
          </w:rPr>
          <w:tab/>
        </w:r>
        <w:r>
          <w:rPr>
            <w:webHidden/>
          </w:rPr>
          <w:fldChar w:fldCharType="begin"/>
        </w:r>
        <w:r>
          <w:rPr>
            <w:webHidden/>
          </w:rPr>
          <w:instrText xml:space="preserve"> PAGEREF _Toc205441575 \h </w:instrText>
        </w:r>
        <w:r>
          <w:rPr>
            <w:webHidden/>
          </w:rPr>
        </w:r>
        <w:r>
          <w:rPr>
            <w:webHidden/>
          </w:rPr>
          <w:fldChar w:fldCharType="separate"/>
        </w:r>
        <w:r>
          <w:rPr>
            <w:webHidden/>
          </w:rPr>
          <w:t>18</w:t>
        </w:r>
        <w:r>
          <w:rPr>
            <w:webHidden/>
          </w:rPr>
          <w:fldChar w:fldCharType="end"/>
        </w:r>
      </w:hyperlink>
    </w:p>
    <w:p w14:paraId="580DA976" w14:textId="36036969" w:rsidR="00FD76DE" w:rsidRDefault="00FD76DE">
      <w:pPr>
        <w:pStyle w:val="TOC1"/>
        <w:rPr>
          <w:rFonts w:eastAsiaTheme="minorEastAsia" w:cstheme="minorBidi"/>
          <w:color w:val="auto"/>
          <w:sz w:val="24"/>
          <w:lang w:eastAsia="en-GB"/>
        </w:rPr>
      </w:pPr>
      <w:hyperlink w:anchor="_Toc205441576" w:history="1">
        <w:r w:rsidRPr="007E1B14">
          <w:rPr>
            <w:rStyle w:val="Hyperlink"/>
            <w:rFonts w:ascii="Poppins" w:hAnsi="Poppins" w:cs="Poppins"/>
          </w:rPr>
          <w:t>How to respond</w:t>
        </w:r>
        <w:r>
          <w:rPr>
            <w:webHidden/>
          </w:rPr>
          <w:tab/>
        </w:r>
        <w:r>
          <w:rPr>
            <w:webHidden/>
          </w:rPr>
          <w:fldChar w:fldCharType="begin"/>
        </w:r>
        <w:r>
          <w:rPr>
            <w:webHidden/>
          </w:rPr>
          <w:instrText xml:space="preserve"> PAGEREF _Toc205441576 \h </w:instrText>
        </w:r>
        <w:r>
          <w:rPr>
            <w:webHidden/>
          </w:rPr>
        </w:r>
        <w:r>
          <w:rPr>
            <w:webHidden/>
          </w:rPr>
          <w:fldChar w:fldCharType="separate"/>
        </w:r>
        <w:r>
          <w:rPr>
            <w:webHidden/>
          </w:rPr>
          <w:t>18</w:t>
        </w:r>
        <w:r>
          <w:rPr>
            <w:webHidden/>
          </w:rPr>
          <w:fldChar w:fldCharType="end"/>
        </w:r>
      </w:hyperlink>
    </w:p>
    <w:p w14:paraId="1F2AF354" w14:textId="42ED4965" w:rsidR="00FD76DE" w:rsidRDefault="00FD76DE">
      <w:pPr>
        <w:pStyle w:val="TOC1"/>
        <w:rPr>
          <w:rFonts w:eastAsiaTheme="minorEastAsia" w:cstheme="minorBidi"/>
          <w:color w:val="auto"/>
          <w:sz w:val="24"/>
          <w:lang w:eastAsia="en-GB"/>
        </w:rPr>
      </w:pPr>
      <w:hyperlink w:anchor="_Toc205441577" w:history="1">
        <w:r w:rsidRPr="007E1B14">
          <w:rPr>
            <w:rStyle w:val="Hyperlink"/>
            <w:rFonts w:ascii="Poppins" w:hAnsi="Poppins" w:cs="Poppins"/>
          </w:rPr>
          <w:t>Acronyms, key terms and reference material</w:t>
        </w:r>
        <w:r>
          <w:rPr>
            <w:webHidden/>
          </w:rPr>
          <w:tab/>
        </w:r>
        <w:r>
          <w:rPr>
            <w:webHidden/>
          </w:rPr>
          <w:fldChar w:fldCharType="begin"/>
        </w:r>
        <w:r>
          <w:rPr>
            <w:webHidden/>
          </w:rPr>
          <w:instrText xml:space="preserve"> PAGEREF _Toc205441577 \h </w:instrText>
        </w:r>
        <w:r>
          <w:rPr>
            <w:webHidden/>
          </w:rPr>
        </w:r>
        <w:r>
          <w:rPr>
            <w:webHidden/>
          </w:rPr>
          <w:fldChar w:fldCharType="separate"/>
        </w:r>
        <w:r>
          <w:rPr>
            <w:webHidden/>
          </w:rPr>
          <w:t>19</w:t>
        </w:r>
        <w:r>
          <w:rPr>
            <w:webHidden/>
          </w:rPr>
          <w:fldChar w:fldCharType="end"/>
        </w:r>
      </w:hyperlink>
    </w:p>
    <w:p w14:paraId="4DC5A0BA" w14:textId="544446F5" w:rsidR="00FD76DE" w:rsidRDefault="00FD76DE">
      <w:pPr>
        <w:pStyle w:val="TOC1"/>
        <w:rPr>
          <w:rFonts w:eastAsiaTheme="minorEastAsia" w:cstheme="minorBidi"/>
          <w:color w:val="auto"/>
          <w:sz w:val="24"/>
          <w:lang w:eastAsia="en-GB"/>
        </w:rPr>
      </w:pPr>
      <w:hyperlink w:anchor="_Toc205441578" w:history="1">
        <w:r w:rsidRPr="007E1B14">
          <w:rPr>
            <w:rStyle w:val="Hyperlink"/>
            <w:rFonts w:ascii="Poppins" w:hAnsi="Poppins" w:cs="Poppins"/>
          </w:rPr>
          <w:t>Annexes</w:t>
        </w:r>
        <w:r>
          <w:rPr>
            <w:webHidden/>
          </w:rPr>
          <w:tab/>
        </w:r>
        <w:r>
          <w:rPr>
            <w:webHidden/>
          </w:rPr>
          <w:fldChar w:fldCharType="begin"/>
        </w:r>
        <w:r>
          <w:rPr>
            <w:webHidden/>
          </w:rPr>
          <w:instrText xml:space="preserve"> PAGEREF _Toc205441578 \h </w:instrText>
        </w:r>
        <w:r>
          <w:rPr>
            <w:webHidden/>
          </w:rPr>
        </w:r>
        <w:r>
          <w:rPr>
            <w:webHidden/>
          </w:rPr>
          <w:fldChar w:fldCharType="separate"/>
        </w:r>
        <w:r>
          <w:rPr>
            <w:webHidden/>
          </w:rPr>
          <w:t>20</w:t>
        </w:r>
        <w:r>
          <w:rPr>
            <w:webHidden/>
          </w:rPr>
          <w:fldChar w:fldCharType="end"/>
        </w:r>
      </w:hyperlink>
    </w:p>
    <w:p w14:paraId="5C9745C7" w14:textId="31B3D6CA" w:rsidR="00CA0621" w:rsidRPr="00CF4BBF" w:rsidRDefault="00CA0621" w:rsidP="00CA0621">
      <w:pPr>
        <w:rPr>
          <w:rFonts w:ascii="Poppins" w:hAnsi="Poppins" w:cs="Poppins"/>
          <w:b/>
        </w:rPr>
      </w:pPr>
      <w:r w:rsidRPr="00CF4BBF">
        <w:rPr>
          <w:rFonts w:ascii="Poppins" w:hAnsi="Poppins" w:cs="Poppins"/>
          <w:b/>
        </w:rPr>
        <w:fldChar w:fldCharType="end"/>
      </w:r>
    </w:p>
    <w:p w14:paraId="325CD782" w14:textId="77777777" w:rsidR="00CA0621" w:rsidRPr="00DE2E99" w:rsidRDefault="00CA0621" w:rsidP="00CA0621">
      <w:pPr>
        <w:rPr>
          <w:rFonts w:ascii="Poppins" w:hAnsi="Poppins" w:cs="Poppins"/>
        </w:rPr>
      </w:pPr>
    </w:p>
    <w:p w14:paraId="2EC46581" w14:textId="77777777" w:rsidR="00CA0621" w:rsidRPr="00DE2E99" w:rsidRDefault="00CA0621" w:rsidP="00CA0621">
      <w:pPr>
        <w:rPr>
          <w:rFonts w:ascii="Poppins" w:eastAsiaTheme="majorEastAsia" w:hAnsi="Poppins" w:cs="Poppins"/>
          <w:b/>
          <w:color w:val="FFFFFF" w:themeColor="background1"/>
          <w:sz w:val="28"/>
          <w:szCs w:val="32"/>
        </w:rPr>
      </w:pPr>
      <w:bookmarkStart w:id="8" w:name="_Toc58482270"/>
      <w:r w:rsidRPr="00DE2E99">
        <w:rPr>
          <w:rFonts w:ascii="Poppins" w:hAnsi="Poppins" w:cs="Poppins"/>
        </w:rPr>
        <w:br w:type="page"/>
      </w:r>
    </w:p>
    <w:p w14:paraId="3F76C015" w14:textId="77777777" w:rsidR="00CA0621" w:rsidRPr="00DE2E99" w:rsidRDefault="00CA0621" w:rsidP="00CA0621">
      <w:pPr>
        <w:pStyle w:val="Heading1"/>
        <w:rPr>
          <w:rFonts w:ascii="Poppins" w:hAnsi="Poppins" w:cs="Poppins"/>
        </w:rPr>
      </w:pPr>
      <w:bookmarkStart w:id="9" w:name="_Executive_summary_1"/>
      <w:bookmarkStart w:id="10" w:name="_Toc205441563"/>
      <w:bookmarkStart w:id="11" w:name="_Toc58837630"/>
      <w:bookmarkEnd w:id="8"/>
      <w:bookmarkEnd w:id="9"/>
      <w:r w:rsidRPr="00DE2E99">
        <w:rPr>
          <w:rFonts w:ascii="Poppins" w:hAnsi="Poppins" w:cs="Poppins"/>
        </w:rPr>
        <w:lastRenderedPageBreak/>
        <w:t>Executive Summary</w:t>
      </w:r>
      <w:bookmarkEnd w:id="10"/>
    </w:p>
    <w:p w14:paraId="108B8758" w14:textId="5C573465" w:rsidR="00DD0732" w:rsidRPr="00C92503" w:rsidRDefault="00E35151" w:rsidP="00CA0621">
      <w:pPr>
        <w:rPr>
          <w:rFonts w:ascii="Poppins" w:eastAsia="Arial" w:hAnsi="Poppins" w:cs="Poppins"/>
          <w:kern w:val="0"/>
          <w14:ligatures w14:val="none"/>
        </w:rPr>
      </w:pPr>
      <w:bookmarkStart w:id="12" w:name="_Hlk50464659"/>
      <w:bookmarkStart w:id="13" w:name="_Hlk31885141"/>
      <w:r w:rsidRPr="00E35151">
        <w:rPr>
          <w:rFonts w:ascii="Poppins" w:eastAsia="Arial" w:hAnsi="Poppins" w:cs="Poppins"/>
          <w:kern w:val="0"/>
          <w14:ligatures w14:val="none"/>
        </w:rPr>
        <w:t xml:space="preserve">Space weather, particularly during periods of high solar activity, can induce electrical currents in power grids, potentially damaging infrastructure and leading to instability or supply shortfalls. To address these risks, </w:t>
      </w:r>
      <w:r w:rsidR="00893095">
        <w:rPr>
          <w:rFonts w:ascii="Poppins" w:eastAsia="Arial" w:hAnsi="Poppins" w:cs="Poppins"/>
          <w:kern w:val="0"/>
          <w14:ligatures w14:val="none"/>
        </w:rPr>
        <w:t>National Energy System Operator</w:t>
      </w:r>
      <w:r w:rsidR="0000784D">
        <w:rPr>
          <w:rFonts w:ascii="Poppins" w:eastAsia="Arial" w:hAnsi="Poppins" w:cs="Poppins"/>
          <w:kern w:val="0"/>
          <w14:ligatures w14:val="none"/>
        </w:rPr>
        <w:t xml:space="preserve"> (</w:t>
      </w:r>
      <w:r w:rsidRPr="00E35151">
        <w:rPr>
          <w:rFonts w:ascii="Poppins" w:eastAsia="Arial" w:hAnsi="Poppins" w:cs="Poppins"/>
          <w:kern w:val="0"/>
          <w14:ligatures w14:val="none"/>
        </w:rPr>
        <w:t>NESO</w:t>
      </w:r>
      <w:r w:rsidR="0000784D">
        <w:rPr>
          <w:rFonts w:ascii="Poppins" w:eastAsia="Arial" w:hAnsi="Poppins" w:cs="Poppins"/>
          <w:kern w:val="0"/>
          <w14:ligatures w14:val="none"/>
        </w:rPr>
        <w:t>)</w:t>
      </w:r>
      <w:r w:rsidRPr="00E35151">
        <w:rPr>
          <w:rFonts w:ascii="Poppins" w:eastAsia="Arial" w:hAnsi="Poppins" w:cs="Poppins"/>
          <w:kern w:val="0"/>
          <w14:ligatures w14:val="none"/>
        </w:rPr>
        <w:t xml:space="preserve"> and industry part</w:t>
      </w:r>
      <w:r w:rsidR="00CE3824">
        <w:rPr>
          <w:rFonts w:ascii="Poppins" w:eastAsia="Arial" w:hAnsi="Poppins" w:cs="Poppins"/>
          <w:kern w:val="0"/>
          <w14:ligatures w14:val="none"/>
        </w:rPr>
        <w:t>ies</w:t>
      </w:r>
      <w:r w:rsidRPr="00E35151">
        <w:rPr>
          <w:rFonts w:ascii="Poppins" w:eastAsia="Arial" w:hAnsi="Poppins" w:cs="Poppins"/>
          <w:kern w:val="0"/>
          <w14:ligatures w14:val="none"/>
        </w:rPr>
        <w:t xml:space="preserve"> are developing a Space Weather Industry Protocol to guide operational decisions during severe space weather events, with plans </w:t>
      </w:r>
      <w:r w:rsidR="004E1D0F">
        <w:rPr>
          <w:rFonts w:ascii="Poppins" w:eastAsia="Arial" w:hAnsi="Poppins" w:cs="Poppins"/>
          <w:kern w:val="0"/>
          <w14:ligatures w14:val="none"/>
        </w:rPr>
        <w:t>for</w:t>
      </w:r>
      <w:r w:rsidRPr="00E35151">
        <w:rPr>
          <w:rFonts w:ascii="Poppins" w:eastAsia="Arial" w:hAnsi="Poppins" w:cs="Poppins"/>
          <w:kern w:val="0"/>
          <w14:ligatures w14:val="none"/>
        </w:rPr>
        <w:t xml:space="preserve"> it to </w:t>
      </w:r>
      <w:r w:rsidR="0057759A">
        <w:rPr>
          <w:rFonts w:ascii="Poppins" w:eastAsia="Arial" w:hAnsi="Poppins" w:cs="Poppins"/>
          <w:kern w:val="0"/>
          <w14:ligatures w14:val="none"/>
        </w:rPr>
        <w:t xml:space="preserve">be </w:t>
      </w:r>
      <w:r w:rsidRPr="00E35151">
        <w:rPr>
          <w:rFonts w:ascii="Poppins" w:eastAsia="Arial" w:hAnsi="Poppins" w:cs="Poppins"/>
          <w:kern w:val="0"/>
          <w14:ligatures w14:val="none"/>
        </w:rPr>
        <w:t>share</w:t>
      </w:r>
      <w:r w:rsidR="0057759A">
        <w:rPr>
          <w:rFonts w:ascii="Poppins" w:eastAsia="Arial" w:hAnsi="Poppins" w:cs="Poppins"/>
          <w:kern w:val="0"/>
          <w14:ligatures w14:val="none"/>
        </w:rPr>
        <w:t>d</w:t>
      </w:r>
      <w:r w:rsidRPr="00E35151">
        <w:rPr>
          <w:rFonts w:ascii="Poppins" w:eastAsia="Arial" w:hAnsi="Poppins" w:cs="Poppins"/>
          <w:kern w:val="0"/>
          <w14:ligatures w14:val="none"/>
        </w:rPr>
        <w:t xml:space="preserve"> </w:t>
      </w:r>
      <w:r w:rsidR="00806FCC">
        <w:rPr>
          <w:rFonts w:ascii="Poppins" w:eastAsia="Arial" w:hAnsi="Poppins" w:cs="Poppins"/>
          <w:kern w:val="0"/>
          <w14:ligatures w14:val="none"/>
        </w:rPr>
        <w:t>from</w:t>
      </w:r>
      <w:r w:rsidRPr="00E35151">
        <w:rPr>
          <w:rFonts w:ascii="Poppins" w:eastAsia="Arial" w:hAnsi="Poppins" w:cs="Poppins"/>
          <w:kern w:val="0"/>
          <w14:ligatures w14:val="none"/>
        </w:rPr>
        <w:t xml:space="preserve"> September 2025.</w:t>
      </w:r>
      <w:bookmarkEnd w:id="12"/>
      <w:r w:rsidR="004154CB">
        <w:rPr>
          <w:rFonts w:ascii="Poppins" w:eastAsia="Arial" w:hAnsi="Poppins" w:cs="Poppins"/>
          <w:kern w:val="0"/>
          <w14:ligatures w14:val="none"/>
        </w:rPr>
        <w:t xml:space="preserve"> This mod</w:t>
      </w:r>
      <w:r w:rsidR="00742C5C">
        <w:rPr>
          <w:rFonts w:ascii="Poppins" w:eastAsia="Arial" w:hAnsi="Poppins" w:cs="Poppins"/>
          <w:kern w:val="0"/>
          <w14:ligatures w14:val="none"/>
        </w:rPr>
        <w:t>ification seeks to make changes to obligate</w:t>
      </w:r>
      <w:r w:rsidR="009F4D18">
        <w:rPr>
          <w:rFonts w:ascii="Poppins" w:eastAsia="Arial" w:hAnsi="Poppins" w:cs="Poppins"/>
          <w:kern w:val="0"/>
          <w14:ligatures w14:val="none"/>
        </w:rPr>
        <w:t xml:space="preserve"> Generators and </w:t>
      </w:r>
      <w:r w:rsidR="00281127">
        <w:rPr>
          <w:rFonts w:ascii="Poppins" w:eastAsia="Arial" w:hAnsi="Poppins" w:cs="Poppins"/>
          <w:kern w:val="0"/>
          <w14:ligatures w14:val="none"/>
        </w:rPr>
        <w:t>I</w:t>
      </w:r>
      <w:r w:rsidR="009F4D18">
        <w:rPr>
          <w:rFonts w:ascii="Poppins" w:eastAsia="Arial" w:hAnsi="Poppins" w:cs="Poppins"/>
          <w:kern w:val="0"/>
          <w14:ligatures w14:val="none"/>
        </w:rPr>
        <w:t>nterconnector</w:t>
      </w:r>
      <w:ins w:id="14" w:author="Claire Goult [NESO]" w:date="2025-08-13T14:40:00Z" w16du:dateUtc="2025-08-13T13:40:00Z">
        <w:r w:rsidR="0014721D">
          <w:rPr>
            <w:rFonts w:ascii="Poppins" w:eastAsia="Arial" w:hAnsi="Poppins" w:cs="Poppins"/>
            <w:kern w:val="0"/>
            <w14:ligatures w14:val="none"/>
          </w:rPr>
          <w:t xml:space="preserve"> Ow</w:t>
        </w:r>
      </w:ins>
      <w:ins w:id="15" w:author="Claire Goult [NESO]" w:date="2025-08-13T14:41:00Z" w16du:dateUtc="2025-08-13T13:41:00Z">
        <w:r w:rsidR="0014721D">
          <w:rPr>
            <w:rFonts w:ascii="Poppins" w:eastAsia="Arial" w:hAnsi="Poppins" w:cs="Poppins"/>
            <w:kern w:val="0"/>
            <w14:ligatures w14:val="none"/>
          </w:rPr>
          <w:t>ner</w:t>
        </w:r>
      </w:ins>
      <w:r w:rsidR="009F4D18">
        <w:rPr>
          <w:rFonts w:ascii="Poppins" w:eastAsia="Arial" w:hAnsi="Poppins" w:cs="Poppins"/>
          <w:kern w:val="0"/>
          <w14:ligatures w14:val="none"/>
        </w:rPr>
        <w:t>s to notify</w:t>
      </w:r>
      <w:r w:rsidR="00ED2920">
        <w:rPr>
          <w:rFonts w:ascii="Poppins" w:eastAsia="Arial" w:hAnsi="Poppins" w:cs="Poppins"/>
          <w:kern w:val="0"/>
          <w14:ligatures w14:val="none"/>
        </w:rPr>
        <w:t xml:space="preserve"> NESO of</w:t>
      </w:r>
      <w:r w:rsidR="009F4D18">
        <w:rPr>
          <w:rFonts w:ascii="Poppins" w:eastAsia="Arial" w:hAnsi="Poppins" w:cs="Poppins"/>
          <w:kern w:val="0"/>
          <w14:ligatures w14:val="none"/>
        </w:rPr>
        <w:t xml:space="preserve"> their expected availability </w:t>
      </w:r>
      <w:r w:rsidR="00BF18EF">
        <w:rPr>
          <w:rFonts w:ascii="Poppins" w:eastAsia="Arial" w:hAnsi="Poppins" w:cs="Poppins"/>
          <w:kern w:val="0"/>
          <w14:ligatures w14:val="none"/>
        </w:rPr>
        <w:t>during severe space weather events.</w:t>
      </w:r>
    </w:p>
    <w:p w14:paraId="53D4048C"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What is the issue?</w:t>
      </w:r>
    </w:p>
    <w:bookmarkEnd w:id="13"/>
    <w:p w14:paraId="17782818" w14:textId="43D1DCA9" w:rsidR="006222C8" w:rsidRPr="006222C8" w:rsidRDefault="006222C8" w:rsidP="006222C8">
      <w:pPr>
        <w:spacing w:after="120" w:line="240" w:lineRule="auto"/>
        <w:rPr>
          <w:rFonts w:ascii="Poppins" w:eastAsia="Arial" w:hAnsi="Poppins" w:cs="Poppins"/>
          <w:kern w:val="0"/>
          <w14:ligatures w14:val="none"/>
        </w:rPr>
      </w:pPr>
      <w:r w:rsidRPr="006222C8">
        <w:rPr>
          <w:rFonts w:ascii="Poppins" w:eastAsia="Arial" w:hAnsi="Poppins" w:cs="Poppins"/>
          <w:kern w:val="0"/>
          <w14:ligatures w14:val="none"/>
        </w:rPr>
        <w:t>The Proposal covers the specific challenge around knowledge of Generator and Interconnector</w:t>
      </w:r>
      <w:ins w:id="16" w:author="Claire Goult [NESO]" w:date="2025-08-13T14:53:00Z" w16du:dateUtc="2025-08-13T13:53:00Z">
        <w:r w:rsidR="00A17BB0">
          <w:rPr>
            <w:rFonts w:ascii="Poppins" w:eastAsia="Arial" w:hAnsi="Poppins" w:cs="Poppins"/>
            <w:kern w:val="0"/>
            <w14:ligatures w14:val="none"/>
          </w:rPr>
          <w:t xml:space="preserve"> Owner</w:t>
        </w:r>
      </w:ins>
      <w:r w:rsidRPr="006222C8">
        <w:rPr>
          <w:rFonts w:ascii="Poppins" w:eastAsia="Arial" w:hAnsi="Poppins" w:cs="Poppins"/>
          <w:kern w:val="0"/>
          <w14:ligatures w14:val="none"/>
        </w:rPr>
        <w:t xml:space="preserve"> availability and intentions </w:t>
      </w:r>
      <w:r w:rsidR="003C3BF9" w:rsidRPr="006222C8">
        <w:rPr>
          <w:rFonts w:ascii="Poppins" w:eastAsia="Arial" w:hAnsi="Poppins" w:cs="Poppins"/>
          <w:kern w:val="0"/>
          <w14:ligatures w14:val="none"/>
        </w:rPr>
        <w:t>to</w:t>
      </w:r>
      <w:r w:rsidRPr="006222C8">
        <w:rPr>
          <w:rFonts w:ascii="Poppins" w:eastAsia="Arial" w:hAnsi="Poppins" w:cs="Poppins"/>
          <w:kern w:val="0"/>
          <w14:ligatures w14:val="none"/>
        </w:rPr>
        <w:t xml:space="preserve"> facilitate system operation</w:t>
      </w:r>
      <w:r w:rsidR="000A05D9">
        <w:rPr>
          <w:rFonts w:ascii="Poppins" w:eastAsia="Arial" w:hAnsi="Poppins" w:cs="Poppins"/>
          <w:kern w:val="0"/>
          <w14:ligatures w14:val="none"/>
        </w:rPr>
        <w:t xml:space="preserve"> by NESO</w:t>
      </w:r>
      <w:r w:rsidRPr="006222C8">
        <w:rPr>
          <w:rFonts w:ascii="Poppins" w:eastAsia="Arial" w:hAnsi="Poppins" w:cs="Poppins"/>
          <w:kern w:val="0"/>
          <w14:ligatures w14:val="none"/>
        </w:rPr>
        <w:t xml:space="preserve"> in a severe space weather event.</w:t>
      </w:r>
    </w:p>
    <w:p w14:paraId="5276F420" w14:textId="77777777" w:rsidR="00FC3055" w:rsidRPr="00C92FB9" w:rsidRDefault="00FC3055" w:rsidP="00FC3055">
      <w:pPr>
        <w:spacing w:after="0"/>
        <w:rPr>
          <w:rFonts w:ascii="Poppins" w:hAnsi="Poppins" w:cs="Poppins"/>
          <w:i/>
          <w:noProof/>
          <w:color w:val="7030A0"/>
        </w:rPr>
      </w:pPr>
    </w:p>
    <w:p w14:paraId="38805FA5"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What is the solution and when will it come into effect?</w:t>
      </w:r>
    </w:p>
    <w:p w14:paraId="589FAC45" w14:textId="0B54F2F9" w:rsidR="00AB01EE" w:rsidRPr="00D36013" w:rsidRDefault="00CA0621" w:rsidP="00D36013">
      <w:pPr>
        <w:rPr>
          <w:rFonts w:ascii="Aptos" w:eastAsia="Aptos" w:hAnsi="Aptos" w:cs="Times New Roman"/>
        </w:rPr>
      </w:pPr>
      <w:r w:rsidRPr="00DE2E99">
        <w:rPr>
          <w:rFonts w:ascii="Poppins" w:hAnsi="Poppins" w:cs="Poppins"/>
          <w:b/>
        </w:rPr>
        <w:t xml:space="preserve">Proposer’s solution: </w:t>
      </w:r>
      <w:bookmarkStart w:id="17" w:name="_Hlk50464695"/>
      <w:r w:rsidR="009D6B27" w:rsidRPr="009D6B27">
        <w:rPr>
          <w:rFonts w:ascii="Aptos" w:eastAsia="Aptos" w:hAnsi="Aptos" w:cs="Times New Roman"/>
        </w:rPr>
        <w:t>G</w:t>
      </w:r>
      <w:r w:rsidR="009D6B27" w:rsidRPr="009D6B27">
        <w:rPr>
          <w:rFonts w:ascii="Poppins" w:eastAsia="Arial" w:hAnsi="Poppins" w:cs="Poppins"/>
          <w:kern w:val="0"/>
          <w14:ligatures w14:val="none"/>
        </w:rPr>
        <w:t>enerators and Interconnector</w:t>
      </w:r>
      <w:ins w:id="18" w:author="Claire Goult [NESO]" w:date="2025-08-13T14:41:00Z" w16du:dateUtc="2025-08-13T13:41:00Z">
        <w:r w:rsidR="00653619">
          <w:rPr>
            <w:rFonts w:ascii="Poppins" w:eastAsia="Arial" w:hAnsi="Poppins" w:cs="Poppins"/>
            <w:kern w:val="0"/>
            <w14:ligatures w14:val="none"/>
          </w:rPr>
          <w:t xml:space="preserve"> Owner</w:t>
        </w:r>
      </w:ins>
      <w:del w:id="19" w:author="Claire Goult [NESO]" w:date="2025-08-13T14:41:00Z" w16du:dateUtc="2025-08-13T13:41:00Z">
        <w:r w:rsidR="009D6B27" w:rsidRPr="009D6B27" w:rsidDel="00653619">
          <w:rPr>
            <w:rFonts w:ascii="Poppins" w:eastAsia="Arial" w:hAnsi="Poppins" w:cs="Poppins"/>
            <w:kern w:val="0"/>
            <w14:ligatures w14:val="none"/>
          </w:rPr>
          <w:delText>s</w:delText>
        </w:r>
      </w:del>
      <w:r w:rsidR="009D6B27" w:rsidRPr="009D6B27">
        <w:rPr>
          <w:rFonts w:ascii="Poppins" w:eastAsia="Arial" w:hAnsi="Poppins" w:cs="Poppins"/>
          <w:kern w:val="0"/>
          <w14:ligatures w14:val="none"/>
        </w:rPr>
        <w:t xml:space="preserve"> </w:t>
      </w:r>
      <w:r w:rsidR="004154CB">
        <w:rPr>
          <w:rFonts w:ascii="Poppins" w:eastAsia="Arial" w:hAnsi="Poppins" w:cs="Poppins"/>
          <w:kern w:val="0"/>
          <w14:ligatures w14:val="none"/>
        </w:rPr>
        <w:t>to be obligated</w:t>
      </w:r>
      <w:r w:rsidR="009D6B27" w:rsidRPr="009D6B27">
        <w:rPr>
          <w:rFonts w:ascii="Poppins" w:eastAsia="Arial" w:hAnsi="Poppins" w:cs="Poppins"/>
          <w:kern w:val="0"/>
          <w14:ligatures w14:val="none"/>
        </w:rPr>
        <w:t xml:space="preserve"> to notify NESO </w:t>
      </w:r>
      <w:commentRangeStart w:id="20"/>
      <w:r w:rsidR="009D6B27" w:rsidRPr="009D6B27">
        <w:rPr>
          <w:rFonts w:ascii="Poppins" w:eastAsia="Arial" w:hAnsi="Poppins" w:cs="Poppins"/>
          <w:kern w:val="0"/>
          <w14:ligatures w14:val="none"/>
        </w:rPr>
        <w:t xml:space="preserve">and the market </w:t>
      </w:r>
      <w:commentRangeEnd w:id="20"/>
      <w:r w:rsidR="00611CDE">
        <w:rPr>
          <w:rStyle w:val="CommentReference"/>
        </w:rPr>
        <w:commentReference w:id="20"/>
      </w:r>
      <w:r w:rsidR="009D6B27" w:rsidRPr="009D6B27">
        <w:rPr>
          <w:rFonts w:ascii="Poppins" w:eastAsia="Arial" w:hAnsi="Poppins" w:cs="Poppins"/>
          <w:kern w:val="0"/>
          <w14:ligatures w14:val="none"/>
        </w:rPr>
        <w:t xml:space="preserve">about their </w:t>
      </w:r>
      <w:r w:rsidR="00737A69">
        <w:rPr>
          <w:rFonts w:ascii="Poppins" w:eastAsia="Arial" w:hAnsi="Poppins" w:cs="Poppins"/>
          <w:kern w:val="0"/>
          <w14:ligatures w14:val="none"/>
        </w:rPr>
        <w:t>intended position</w:t>
      </w:r>
      <w:r w:rsidR="009D6B27" w:rsidRPr="009D6B27">
        <w:rPr>
          <w:rFonts w:ascii="Poppins" w:eastAsia="Arial" w:hAnsi="Poppins" w:cs="Poppins"/>
          <w:kern w:val="0"/>
          <w14:ligatures w14:val="none"/>
        </w:rPr>
        <w:t xml:space="preserve"> during severe space weather events, after NESO issues a relevant notification.</w:t>
      </w:r>
      <w:bookmarkEnd w:id="17"/>
    </w:p>
    <w:p w14:paraId="22F8DB62" w14:textId="30CE01E4" w:rsidR="00D36013" w:rsidRDefault="00CA0621" w:rsidP="00D36013">
      <w:pPr>
        <w:rPr>
          <w:rFonts w:ascii="Poppins" w:eastAsia="Arial" w:hAnsi="Poppins" w:cs="Poppins"/>
        </w:rPr>
      </w:pPr>
      <w:r w:rsidRPr="00DE2E99">
        <w:rPr>
          <w:rFonts w:ascii="Poppins" w:hAnsi="Poppins" w:cs="Poppins"/>
          <w:b/>
        </w:rPr>
        <w:t>Implementation date:</w:t>
      </w:r>
      <w:r w:rsidRPr="00DE2E99">
        <w:rPr>
          <w:rFonts w:ascii="Poppins" w:hAnsi="Poppins" w:cs="Poppins"/>
        </w:rPr>
        <w:t xml:space="preserve"> </w:t>
      </w:r>
      <w:r w:rsidR="003C3BF9" w:rsidRPr="003C3BF9">
        <w:rPr>
          <w:rFonts w:ascii="Poppins" w:eastAsia="Arial" w:hAnsi="Poppins" w:cs="Poppins"/>
        </w:rPr>
        <w:t>10 Business Days following an Authority Decision.</w:t>
      </w:r>
    </w:p>
    <w:p w14:paraId="7CC9BD5A" w14:textId="77777777" w:rsidR="000154A5" w:rsidRPr="00D36013" w:rsidRDefault="000154A5" w:rsidP="00D36013">
      <w:pPr>
        <w:rPr>
          <w:rFonts w:ascii="Poppins" w:eastAsia="Arial" w:hAnsi="Poppins" w:cs="Poppins"/>
        </w:rPr>
      </w:pPr>
    </w:p>
    <w:p w14:paraId="3E32B87B" w14:textId="31E8595C" w:rsidR="00CA0621" w:rsidRPr="00AB01EE" w:rsidRDefault="00CA0621" w:rsidP="00FC3055">
      <w:pPr>
        <w:spacing w:after="0"/>
        <w:rPr>
          <w:rFonts w:ascii="Poppins" w:hAnsi="Poppins" w:cs="Poppins"/>
          <w:b/>
          <w:bCs/>
          <w:color w:val="3F0731"/>
        </w:rPr>
      </w:pPr>
      <w:r w:rsidRPr="00AB01EE">
        <w:rPr>
          <w:rFonts w:ascii="Poppins" w:hAnsi="Poppins" w:cs="Poppins"/>
          <w:b/>
          <w:bCs/>
          <w:color w:val="3F0731"/>
        </w:rPr>
        <w:t>What is the impact if this change is made?</w:t>
      </w:r>
    </w:p>
    <w:p w14:paraId="51E52620" w14:textId="6D6E4A5B" w:rsidR="000154A5" w:rsidRPr="00F86B44" w:rsidRDefault="00E32778" w:rsidP="00F86B44">
      <w:pPr>
        <w:tabs>
          <w:tab w:val="left" w:pos="2820"/>
        </w:tabs>
        <w:rPr>
          <w:rFonts w:ascii="Poppins" w:eastAsia="Arial" w:hAnsi="Poppins" w:cs="Poppins"/>
        </w:rPr>
      </w:pPr>
      <w:r w:rsidRPr="00E32778">
        <w:rPr>
          <w:rFonts w:ascii="Poppins" w:eastAsia="Arial" w:hAnsi="Poppins" w:cs="Poppins"/>
          <w:kern w:val="0"/>
          <w14:ligatures w14:val="none"/>
        </w:rPr>
        <w:t xml:space="preserve">The purpose is to </w:t>
      </w:r>
      <w:r w:rsidR="00CA73FC">
        <w:rPr>
          <w:rFonts w:ascii="Poppins" w:eastAsia="Arial" w:hAnsi="Poppins" w:cs="Poppins"/>
          <w:kern w:val="0"/>
          <w14:ligatures w14:val="none"/>
        </w:rPr>
        <w:t>provide</w:t>
      </w:r>
      <w:r w:rsidR="000F03BF">
        <w:rPr>
          <w:rFonts w:ascii="Poppins" w:eastAsia="Arial" w:hAnsi="Poppins" w:cs="Poppins"/>
          <w:kern w:val="0"/>
          <w14:ligatures w14:val="none"/>
        </w:rPr>
        <w:t xml:space="preserve"> greater visibility for</w:t>
      </w:r>
      <w:r w:rsidRPr="00E32778">
        <w:rPr>
          <w:rFonts w:ascii="Poppins" w:eastAsia="Arial" w:hAnsi="Poppins" w:cs="Poppins"/>
          <w:kern w:val="0"/>
          <w14:ligatures w14:val="none"/>
        </w:rPr>
        <w:t xml:space="preserve"> NESO </w:t>
      </w:r>
      <w:r w:rsidR="000F03BF">
        <w:rPr>
          <w:rFonts w:ascii="Poppins" w:eastAsia="Arial" w:hAnsi="Poppins" w:cs="Poppins"/>
          <w:kern w:val="0"/>
          <w14:ligatures w14:val="none"/>
        </w:rPr>
        <w:t xml:space="preserve">of the operational </w:t>
      </w:r>
      <w:r w:rsidRPr="00E32778">
        <w:rPr>
          <w:rFonts w:ascii="Poppins" w:eastAsia="Arial" w:hAnsi="Poppins" w:cs="Poppins"/>
          <w:kern w:val="0"/>
          <w14:ligatures w14:val="none"/>
        </w:rPr>
        <w:t xml:space="preserve">status </w:t>
      </w:r>
      <w:r w:rsidR="000F03BF">
        <w:rPr>
          <w:rFonts w:ascii="Poppins" w:eastAsia="Arial" w:hAnsi="Poppins" w:cs="Poppins"/>
          <w:kern w:val="0"/>
          <w14:ligatures w14:val="none"/>
        </w:rPr>
        <w:t xml:space="preserve">of key assets </w:t>
      </w:r>
      <w:r w:rsidR="001822D3">
        <w:rPr>
          <w:rFonts w:ascii="Poppins" w:eastAsia="Arial" w:hAnsi="Poppins" w:cs="Poppins"/>
          <w:kern w:val="0"/>
          <w14:ligatures w14:val="none"/>
        </w:rPr>
        <w:t xml:space="preserve">during a severe </w:t>
      </w:r>
      <w:r w:rsidRPr="00E32778">
        <w:rPr>
          <w:rFonts w:ascii="Poppins" w:eastAsia="Arial" w:hAnsi="Poppins" w:cs="Poppins"/>
          <w:kern w:val="0"/>
          <w14:ligatures w14:val="none"/>
        </w:rPr>
        <w:t>space weather event</w:t>
      </w:r>
      <w:r w:rsidR="00334151">
        <w:rPr>
          <w:rFonts w:ascii="Poppins" w:eastAsia="Arial" w:hAnsi="Poppins" w:cs="Poppins"/>
          <w:kern w:val="0"/>
          <w14:ligatures w14:val="none"/>
        </w:rPr>
        <w:t>.</w:t>
      </w:r>
      <w:r w:rsidRPr="00E32778">
        <w:rPr>
          <w:rFonts w:ascii="Poppins" w:eastAsia="Arial" w:hAnsi="Poppins" w:cs="Poppins"/>
          <w:kern w:val="0"/>
          <w14:ligatures w14:val="none"/>
        </w:rPr>
        <w:t xml:space="preserve"> </w:t>
      </w:r>
      <w:r w:rsidR="00B0300A" w:rsidRPr="008C2669">
        <w:rPr>
          <w:rFonts w:ascii="Poppins" w:eastAsia="Arial" w:hAnsi="Poppins" w:cs="Poppins"/>
        </w:rPr>
        <w:t xml:space="preserve">This will support NESO in managing scenarios that have the potential to lead to a shortfall in electricity supply or instability of the </w:t>
      </w:r>
      <w:r w:rsidR="008D2DC9">
        <w:rPr>
          <w:rFonts w:ascii="Poppins" w:eastAsia="Arial" w:hAnsi="Poppins" w:cs="Poppins"/>
        </w:rPr>
        <w:t>GB Power System</w:t>
      </w:r>
      <w:r w:rsidR="00B0300A" w:rsidRPr="008C2669">
        <w:rPr>
          <w:rFonts w:ascii="Poppins" w:eastAsia="Arial" w:hAnsi="Poppins" w:cs="Poppins"/>
        </w:rPr>
        <w:t>.</w:t>
      </w:r>
      <w:r w:rsidR="000154A5">
        <w:rPr>
          <w:rFonts w:ascii="Poppins" w:eastAsia="Arial" w:hAnsi="Poppins" w:cs="Poppins"/>
        </w:rPr>
        <w:t xml:space="preserve"> </w:t>
      </w:r>
      <w:r w:rsidRPr="00E32778">
        <w:rPr>
          <w:rFonts w:ascii="Poppins" w:eastAsia="Arial" w:hAnsi="Poppins" w:cs="Poppins"/>
          <w:kern w:val="0"/>
          <w14:ligatures w14:val="none"/>
        </w:rPr>
        <w:t xml:space="preserve">Network Operators and Transmission Owners </w:t>
      </w:r>
      <w:r w:rsidR="00DA7EDC">
        <w:rPr>
          <w:rFonts w:ascii="Poppins" w:eastAsia="Arial" w:hAnsi="Poppins" w:cs="Poppins"/>
          <w:kern w:val="0"/>
          <w14:ligatures w14:val="none"/>
        </w:rPr>
        <w:t xml:space="preserve">(through a separate STC change) </w:t>
      </w:r>
      <w:r w:rsidR="00EA5EB4">
        <w:rPr>
          <w:rFonts w:ascii="Poppins" w:eastAsia="Arial" w:hAnsi="Poppins" w:cs="Poppins"/>
          <w:kern w:val="0"/>
          <w14:ligatures w14:val="none"/>
        </w:rPr>
        <w:t xml:space="preserve">may need to </w:t>
      </w:r>
      <w:r w:rsidR="00B0300A">
        <w:rPr>
          <w:rFonts w:ascii="Poppins" w:eastAsia="Arial" w:hAnsi="Poppins" w:cs="Poppins"/>
          <w:kern w:val="0"/>
          <w14:ligatures w14:val="none"/>
        </w:rPr>
        <w:t>inform</w:t>
      </w:r>
      <w:r w:rsidRPr="00E32778">
        <w:rPr>
          <w:rFonts w:ascii="Poppins" w:eastAsia="Arial" w:hAnsi="Poppins" w:cs="Poppins"/>
          <w:kern w:val="0"/>
          <w14:ligatures w14:val="none"/>
        </w:rPr>
        <w:t xml:space="preserve"> NESO </w:t>
      </w:r>
      <w:r w:rsidR="00CA73FC">
        <w:rPr>
          <w:rFonts w:ascii="Poppins" w:eastAsia="Arial" w:hAnsi="Poppins" w:cs="Poppins"/>
          <w:kern w:val="0"/>
          <w14:ligatures w14:val="none"/>
        </w:rPr>
        <w:t>via</w:t>
      </w:r>
      <w:r w:rsidRPr="00E32778">
        <w:rPr>
          <w:rFonts w:ascii="Poppins" w:eastAsia="Arial" w:hAnsi="Poppins" w:cs="Poppins"/>
          <w:kern w:val="0"/>
          <w14:ligatures w14:val="none"/>
        </w:rPr>
        <w:t xml:space="preserve"> a </w:t>
      </w:r>
      <w:r w:rsidR="0064278A">
        <w:rPr>
          <w:rFonts w:ascii="Poppins" w:eastAsia="Arial" w:hAnsi="Poppins" w:cs="Poppins"/>
          <w:kern w:val="0"/>
          <w14:ligatures w14:val="none"/>
        </w:rPr>
        <w:t>‘</w:t>
      </w:r>
      <w:r w:rsidRPr="00E32778">
        <w:rPr>
          <w:rFonts w:ascii="Poppins" w:eastAsia="Arial" w:hAnsi="Poppins" w:cs="Poppins"/>
          <w:kern w:val="0"/>
          <w14:ligatures w14:val="none"/>
        </w:rPr>
        <w:t>Space Weather Outcome Statement</w:t>
      </w:r>
      <w:r w:rsidR="00054B3A">
        <w:rPr>
          <w:rFonts w:ascii="Poppins" w:eastAsia="Arial" w:hAnsi="Poppins" w:cs="Poppins"/>
          <w:kern w:val="0"/>
          <w14:ligatures w14:val="none"/>
        </w:rPr>
        <w:t>’</w:t>
      </w:r>
      <w:r w:rsidRPr="00E32778">
        <w:rPr>
          <w:rFonts w:ascii="Poppins" w:eastAsia="Arial" w:hAnsi="Poppins" w:cs="Poppins"/>
          <w:kern w:val="0"/>
          <w14:ligatures w14:val="none"/>
        </w:rPr>
        <w:t xml:space="preserve"> if their assets </w:t>
      </w:r>
      <w:r w:rsidR="00F86B44" w:rsidRPr="008C2669">
        <w:rPr>
          <w:rFonts w:ascii="Poppins" w:eastAsia="Arial" w:hAnsi="Poppins" w:cs="Poppins"/>
        </w:rPr>
        <w:t xml:space="preserve">have experienced impacts </w:t>
      </w:r>
      <w:proofErr w:type="gramStart"/>
      <w:r w:rsidR="00F86B44" w:rsidRPr="008C2669">
        <w:rPr>
          <w:rFonts w:ascii="Poppins" w:eastAsia="Arial" w:hAnsi="Poppins" w:cs="Poppins"/>
        </w:rPr>
        <w:t>as a result of</w:t>
      </w:r>
      <w:proofErr w:type="gramEnd"/>
      <w:r w:rsidR="00F86B44" w:rsidRPr="008C2669">
        <w:rPr>
          <w:rFonts w:ascii="Poppins" w:eastAsia="Arial" w:hAnsi="Poppins" w:cs="Poppins"/>
        </w:rPr>
        <w:t xml:space="preserve"> </w:t>
      </w:r>
      <w:ins w:id="21" w:author="Claire Goult [NESO]" w:date="2025-08-13T14:59:00Z" w16du:dateUtc="2025-08-13T13:59:00Z">
        <w:r w:rsidR="00406A15">
          <w:rPr>
            <w:rFonts w:ascii="Poppins" w:eastAsia="Arial" w:hAnsi="Poppins" w:cs="Poppins"/>
          </w:rPr>
          <w:t>s</w:t>
        </w:r>
      </w:ins>
      <w:del w:id="22" w:author="Claire Goult [NESO]" w:date="2025-08-13T14:59:00Z" w16du:dateUtc="2025-08-13T13:59:00Z">
        <w:r w:rsidR="00F86B44" w:rsidRPr="008C2669" w:rsidDel="00406A15">
          <w:rPr>
            <w:rFonts w:ascii="Poppins" w:eastAsia="Arial" w:hAnsi="Poppins" w:cs="Poppins"/>
          </w:rPr>
          <w:delText>S</w:delText>
        </w:r>
      </w:del>
      <w:r w:rsidR="00F86B44" w:rsidRPr="008C2669">
        <w:rPr>
          <w:rFonts w:ascii="Poppins" w:eastAsia="Arial" w:hAnsi="Poppins" w:cs="Poppins"/>
        </w:rPr>
        <w:t xml:space="preserve">pace </w:t>
      </w:r>
      <w:ins w:id="23" w:author="Claire Goult [NESO]" w:date="2025-08-13T14:59:00Z" w16du:dateUtc="2025-08-13T13:59:00Z">
        <w:r w:rsidR="00406A15">
          <w:rPr>
            <w:rFonts w:ascii="Poppins" w:eastAsia="Arial" w:hAnsi="Poppins" w:cs="Poppins"/>
          </w:rPr>
          <w:t>w</w:t>
        </w:r>
      </w:ins>
      <w:del w:id="24" w:author="Claire Goult [NESO]" w:date="2025-08-13T14:59:00Z" w16du:dateUtc="2025-08-13T13:59:00Z">
        <w:r w:rsidR="00F86B44" w:rsidRPr="008C2669" w:rsidDel="00406A15">
          <w:rPr>
            <w:rFonts w:ascii="Poppins" w:eastAsia="Arial" w:hAnsi="Poppins" w:cs="Poppins"/>
          </w:rPr>
          <w:delText>W</w:delText>
        </w:r>
      </w:del>
      <w:r w:rsidR="00F86B44" w:rsidRPr="008C2669">
        <w:rPr>
          <w:rFonts w:ascii="Poppins" w:eastAsia="Arial" w:hAnsi="Poppins" w:cs="Poppins"/>
        </w:rPr>
        <w:t>eather.</w:t>
      </w:r>
    </w:p>
    <w:p w14:paraId="537E146C"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Interactions</w:t>
      </w:r>
    </w:p>
    <w:p w14:paraId="0649789B" w14:textId="2D4C616F" w:rsidR="00CA0621" w:rsidRPr="004B3443" w:rsidRDefault="00041C21" w:rsidP="00CA0621">
      <w:pPr>
        <w:rPr>
          <w:rFonts w:ascii="Poppins" w:eastAsia="Arial" w:hAnsi="Poppins" w:cs="Poppins"/>
          <w:kern w:val="0"/>
          <w14:ligatures w14:val="none"/>
        </w:rPr>
      </w:pPr>
      <w:bookmarkStart w:id="25" w:name="_Hlk192513211"/>
      <w:r>
        <w:rPr>
          <w:rFonts w:ascii="Poppins" w:eastAsia="Arial" w:hAnsi="Poppins" w:cs="Poppins"/>
          <w:kern w:val="0"/>
          <w14:ligatures w14:val="none"/>
        </w:rPr>
        <w:t>C</w:t>
      </w:r>
      <w:r w:rsidR="00CD7060" w:rsidRPr="00CD7060">
        <w:rPr>
          <w:rFonts w:ascii="Poppins" w:eastAsia="Arial" w:hAnsi="Poppins" w:cs="Poppins"/>
          <w:kern w:val="0"/>
          <w14:ligatures w14:val="none"/>
        </w:rPr>
        <w:t xml:space="preserve">hanges to </w:t>
      </w:r>
      <w:r w:rsidR="0024340E">
        <w:rPr>
          <w:rFonts w:ascii="Poppins" w:eastAsia="Arial" w:hAnsi="Poppins" w:cs="Poppins"/>
          <w:kern w:val="0"/>
          <w14:ligatures w14:val="none"/>
        </w:rPr>
        <w:t>the</w:t>
      </w:r>
      <w:r w:rsidR="00CD7060" w:rsidRPr="00CD7060">
        <w:rPr>
          <w:rFonts w:ascii="Poppins" w:eastAsia="Arial" w:hAnsi="Poppins" w:cs="Poppins"/>
          <w:kern w:val="0"/>
          <w14:ligatures w14:val="none"/>
        </w:rPr>
        <w:t xml:space="preserve"> </w:t>
      </w:r>
      <w:commentRangeStart w:id="26"/>
      <w:r w:rsidR="009F2703">
        <w:rPr>
          <w:rFonts w:ascii="Poppins" w:eastAsia="Arial" w:hAnsi="Poppins" w:cs="Poppins"/>
          <w:kern w:val="0"/>
          <w14:ligatures w14:val="none"/>
        </w:rPr>
        <w:t>Balancing Mechanism Reporting Service (</w:t>
      </w:r>
      <w:r w:rsidR="00CD7060" w:rsidRPr="00CD7060">
        <w:rPr>
          <w:rFonts w:ascii="Poppins" w:eastAsia="Arial" w:hAnsi="Poppins" w:cs="Poppins"/>
          <w:kern w:val="0"/>
          <w14:ligatures w14:val="none"/>
        </w:rPr>
        <w:t>BMRS</w:t>
      </w:r>
      <w:r w:rsidR="009F2703">
        <w:rPr>
          <w:rFonts w:ascii="Poppins" w:eastAsia="Arial" w:hAnsi="Poppins" w:cs="Poppins"/>
          <w:kern w:val="0"/>
          <w14:ligatures w14:val="none"/>
        </w:rPr>
        <w:t>)</w:t>
      </w:r>
      <w:r w:rsidR="00CD7060" w:rsidRPr="00CD7060">
        <w:rPr>
          <w:rFonts w:ascii="Poppins" w:eastAsia="Arial" w:hAnsi="Poppins" w:cs="Poppins"/>
          <w:kern w:val="0"/>
          <w14:ligatures w14:val="none"/>
        </w:rPr>
        <w:t xml:space="preserve"> </w:t>
      </w:r>
      <w:commentRangeEnd w:id="26"/>
      <w:r w:rsidR="00E30A5D">
        <w:rPr>
          <w:rStyle w:val="CommentReference"/>
        </w:rPr>
        <w:commentReference w:id="26"/>
      </w:r>
      <w:r w:rsidR="00CD7060" w:rsidRPr="00CD7060">
        <w:rPr>
          <w:rFonts w:ascii="Poppins" w:eastAsia="Arial" w:hAnsi="Poppins" w:cs="Poppins"/>
          <w:kern w:val="0"/>
          <w14:ligatures w14:val="none"/>
        </w:rPr>
        <w:t xml:space="preserve">or interactions with Grid Code modification GC0164 may be needed. Consideration is also being given to whether the </w:t>
      </w:r>
      <w:r w:rsidR="00D36013">
        <w:rPr>
          <w:rFonts w:ascii="Poppins" w:eastAsia="Arial" w:hAnsi="Poppins" w:cs="Poppins"/>
          <w:kern w:val="0"/>
          <w14:ligatures w14:val="none"/>
        </w:rPr>
        <w:t>System Operator Transmission Owner Code (</w:t>
      </w:r>
      <w:r w:rsidR="00CD7060" w:rsidRPr="00CD7060">
        <w:rPr>
          <w:rFonts w:ascii="Poppins" w:eastAsia="Arial" w:hAnsi="Poppins" w:cs="Poppins"/>
          <w:kern w:val="0"/>
          <w14:ligatures w14:val="none"/>
        </w:rPr>
        <w:t>STC</w:t>
      </w:r>
      <w:r w:rsidR="00D36013">
        <w:rPr>
          <w:rFonts w:ascii="Poppins" w:eastAsia="Arial" w:hAnsi="Poppins" w:cs="Poppins"/>
          <w:kern w:val="0"/>
          <w14:ligatures w14:val="none"/>
        </w:rPr>
        <w:t>)</w:t>
      </w:r>
      <w:r w:rsidR="00CD7060" w:rsidRPr="00CD7060">
        <w:rPr>
          <w:rFonts w:ascii="Poppins" w:eastAsia="Arial" w:hAnsi="Poppins" w:cs="Poppins"/>
          <w:kern w:val="0"/>
          <w14:ligatures w14:val="none"/>
        </w:rPr>
        <w:t xml:space="preserve"> should be amended due to the Space Weather Industry Protocol, rather than as a direct result of th</w:t>
      </w:r>
      <w:r w:rsidR="00AC3152">
        <w:rPr>
          <w:rFonts w:ascii="Poppins" w:eastAsia="Arial" w:hAnsi="Poppins" w:cs="Poppins"/>
          <w:kern w:val="0"/>
          <w14:ligatures w14:val="none"/>
        </w:rPr>
        <w:t>is</w:t>
      </w:r>
      <w:r w:rsidR="000A1AAA">
        <w:rPr>
          <w:rFonts w:ascii="Poppins" w:eastAsia="Arial" w:hAnsi="Poppins" w:cs="Poppins"/>
          <w:kern w:val="0"/>
          <w14:ligatures w14:val="none"/>
        </w:rPr>
        <w:t xml:space="preserve"> (GC0183)</w:t>
      </w:r>
      <w:r w:rsidR="00CD7060" w:rsidRPr="00CD7060">
        <w:rPr>
          <w:rFonts w:ascii="Poppins" w:eastAsia="Arial" w:hAnsi="Poppins" w:cs="Poppins"/>
          <w:kern w:val="0"/>
          <w14:ligatures w14:val="none"/>
        </w:rPr>
        <w:t xml:space="preserve"> Grid Code modification.</w:t>
      </w:r>
      <w:bookmarkEnd w:id="25"/>
      <w:r w:rsidR="00CA0621" w:rsidRPr="00DE2E99">
        <w:rPr>
          <w:rFonts w:ascii="Poppins" w:hAnsi="Poppins" w:cs="Poppins"/>
        </w:rPr>
        <w:br w:type="page"/>
      </w:r>
    </w:p>
    <w:p w14:paraId="4BA48EB3" w14:textId="77777777" w:rsidR="00CA0621" w:rsidRPr="00DE2E99" w:rsidRDefault="00CA0621" w:rsidP="00CA0621">
      <w:pPr>
        <w:pStyle w:val="CA2"/>
        <w:pBdr>
          <w:bottom w:val="single" w:sz="4" w:space="1" w:color="auto"/>
        </w:pBdr>
        <w:shd w:val="clear" w:color="auto" w:fill="3F0731"/>
        <w:rPr>
          <w:rFonts w:ascii="Poppins" w:hAnsi="Poppins" w:cs="Poppins"/>
        </w:rPr>
      </w:pPr>
      <w:bookmarkStart w:id="27" w:name="_Toc205441564"/>
      <w:r w:rsidRPr="00DE2E99">
        <w:rPr>
          <w:rFonts w:ascii="Poppins" w:hAnsi="Poppins" w:cs="Poppins"/>
        </w:rPr>
        <w:lastRenderedPageBreak/>
        <w:t>What is the issue?</w:t>
      </w:r>
      <w:bookmarkEnd w:id="11"/>
      <w:bookmarkEnd w:id="27"/>
    </w:p>
    <w:p w14:paraId="611A7896" w14:textId="704561A0" w:rsidR="00191C99" w:rsidRPr="00191C99" w:rsidRDefault="008940D7" w:rsidP="00191C99">
      <w:pPr>
        <w:pStyle w:val="Heading2"/>
        <w:rPr>
          <w:rFonts w:ascii="Poppins" w:hAnsi="Poppins" w:cs="Poppins"/>
          <w:i/>
          <w:color w:val="00B050"/>
        </w:rPr>
      </w:pPr>
      <w:bookmarkStart w:id="28" w:name="_Why_change?"/>
      <w:bookmarkStart w:id="29" w:name="_Toc205441565"/>
      <w:bookmarkStart w:id="30" w:name="_Toc58482272"/>
      <w:bookmarkEnd w:id="28"/>
      <w:r>
        <w:rPr>
          <w:rFonts w:ascii="Poppins" w:hAnsi="Poppins" w:cs="Poppins"/>
          <w:color w:val="3F0731"/>
        </w:rPr>
        <w:t xml:space="preserve">What is the defect the </w:t>
      </w:r>
      <w:r w:rsidR="0086745C">
        <w:rPr>
          <w:rFonts w:ascii="Poppins" w:hAnsi="Poppins" w:cs="Poppins"/>
          <w:color w:val="3F0731"/>
        </w:rPr>
        <w:t xml:space="preserve">Proposer </w:t>
      </w:r>
      <w:r>
        <w:rPr>
          <w:rFonts w:ascii="Poppins" w:hAnsi="Poppins" w:cs="Poppins"/>
          <w:color w:val="3F0731"/>
        </w:rPr>
        <w:t xml:space="preserve">believes this </w:t>
      </w:r>
      <w:r w:rsidR="00191C99" w:rsidRPr="00191C99">
        <w:rPr>
          <w:rFonts w:ascii="Poppins" w:hAnsi="Poppins" w:cs="Poppins"/>
          <w:color w:val="3F0731"/>
        </w:rPr>
        <w:t xml:space="preserve">modification </w:t>
      </w:r>
      <w:r w:rsidR="00A80D21">
        <w:rPr>
          <w:rFonts w:ascii="Poppins" w:hAnsi="Poppins" w:cs="Poppins"/>
          <w:color w:val="3F0731"/>
        </w:rPr>
        <w:t xml:space="preserve">will </w:t>
      </w:r>
      <w:r w:rsidR="00191C99" w:rsidRPr="00191C99">
        <w:rPr>
          <w:rFonts w:ascii="Poppins" w:hAnsi="Poppins" w:cs="Poppins"/>
          <w:color w:val="3F0731"/>
        </w:rPr>
        <w:t>address?</w:t>
      </w:r>
      <w:bookmarkEnd w:id="29"/>
    </w:p>
    <w:p w14:paraId="2A3830B2" w14:textId="7968F596" w:rsidR="00101CC4" w:rsidRPr="00101CC4" w:rsidRDefault="00101CC4" w:rsidP="00101CC4">
      <w:pPr>
        <w:tabs>
          <w:tab w:val="left" w:pos="2820"/>
        </w:tabs>
        <w:rPr>
          <w:rFonts w:ascii="Poppins" w:eastAsia="Arial" w:hAnsi="Poppins" w:cs="Poppins"/>
        </w:rPr>
      </w:pPr>
      <w:r w:rsidRPr="00101CC4">
        <w:rPr>
          <w:rFonts w:ascii="Poppins" w:eastAsia="Arial" w:hAnsi="Poppins" w:cs="Poppins"/>
        </w:rPr>
        <w:t>Space weather refers to the environmental conditions in space. It can have a significant effect on the functionality of power grids because the rapid</w:t>
      </w:r>
      <w:r w:rsidRPr="00101CC4">
        <w:rPr>
          <w:rFonts w:ascii="Poppins" w:eastAsia="Arial" w:hAnsi="Poppins" w:cs="Poppins"/>
          <w:lang w:val="en-ZA"/>
        </w:rPr>
        <w:t xml:space="preserve"> fluctuations in the Earth's magnetic field induce an electric field in the Earth's surface. This electric field then drives electrical currents to flow through conductive structures; th</w:t>
      </w:r>
      <w:r w:rsidR="00DA7A55">
        <w:rPr>
          <w:rFonts w:ascii="Poppins" w:eastAsia="Arial" w:hAnsi="Poppins" w:cs="Poppins"/>
          <w:lang w:val="en-ZA"/>
        </w:rPr>
        <w:t>e</w:t>
      </w:r>
      <w:r w:rsidRPr="00101CC4">
        <w:rPr>
          <w:rFonts w:ascii="Poppins" w:eastAsia="Arial" w:hAnsi="Poppins" w:cs="Poppins"/>
          <w:lang w:val="en-ZA"/>
        </w:rPr>
        <w:t>s</w:t>
      </w:r>
      <w:r w:rsidR="00DA7A55">
        <w:rPr>
          <w:rFonts w:ascii="Poppins" w:eastAsia="Arial" w:hAnsi="Poppins" w:cs="Poppins"/>
          <w:lang w:val="en-ZA"/>
        </w:rPr>
        <w:t>e</w:t>
      </w:r>
      <w:r w:rsidRPr="00101CC4">
        <w:rPr>
          <w:rFonts w:ascii="Poppins" w:eastAsia="Arial" w:hAnsi="Poppins" w:cs="Poppins"/>
          <w:lang w:val="en-ZA"/>
        </w:rPr>
        <w:t xml:space="preserve"> </w:t>
      </w:r>
      <w:r w:rsidR="006B34E8">
        <w:rPr>
          <w:rFonts w:ascii="Poppins" w:eastAsia="Arial" w:hAnsi="Poppins" w:cs="Poppins"/>
          <w:lang w:val="en-ZA"/>
        </w:rPr>
        <w:t>are</w:t>
      </w:r>
      <w:r w:rsidRPr="00101CC4">
        <w:rPr>
          <w:rFonts w:ascii="Poppins" w:eastAsia="Arial" w:hAnsi="Poppins" w:cs="Poppins"/>
          <w:lang w:val="en-ZA"/>
        </w:rPr>
        <w:t xml:space="preserve"> known as geomagnetically induced currents (GICs). This can potentially lead to damage to some assets across the electricity system, depending on the asset design, location and geology.</w:t>
      </w:r>
      <w:r w:rsidRPr="00101CC4">
        <w:rPr>
          <w:rFonts w:ascii="Times New Roman" w:eastAsia="Arial" w:hAnsi="Times New Roman" w:cs="Times New Roman"/>
          <w:lang w:val="en-US"/>
        </w:rPr>
        <w:t>​</w:t>
      </w:r>
      <w:r w:rsidRPr="00101CC4">
        <w:rPr>
          <w:rFonts w:ascii="Poppins" w:eastAsia="Arial" w:hAnsi="Poppins" w:cs="Poppins"/>
          <w:lang w:val="en-US"/>
        </w:rPr>
        <w:t xml:space="preserve"> </w:t>
      </w:r>
      <w:r w:rsidRPr="00101CC4">
        <w:rPr>
          <w:rFonts w:ascii="Times New Roman" w:eastAsia="Arial" w:hAnsi="Times New Roman" w:cs="Times New Roman"/>
          <w:lang w:val="en-ZA"/>
        </w:rPr>
        <w:t>​</w:t>
      </w:r>
      <w:r w:rsidRPr="00101CC4">
        <w:rPr>
          <w:rFonts w:ascii="Poppins" w:eastAsia="Arial" w:hAnsi="Poppins" w:cs="Poppins"/>
          <w:lang w:val="en-ZA"/>
        </w:rPr>
        <w:t xml:space="preserve"> </w:t>
      </w:r>
    </w:p>
    <w:p w14:paraId="48B0F7C7" w14:textId="7EA56480" w:rsidR="00101CC4" w:rsidRPr="00101CC4" w:rsidRDefault="00101CC4" w:rsidP="00101CC4">
      <w:pPr>
        <w:tabs>
          <w:tab w:val="left" w:pos="2820"/>
        </w:tabs>
        <w:rPr>
          <w:rFonts w:ascii="Poppins" w:eastAsia="Arial" w:hAnsi="Poppins" w:cs="Poppins"/>
        </w:rPr>
      </w:pPr>
      <w:r w:rsidRPr="00101CC4">
        <w:rPr>
          <w:rFonts w:ascii="Poppins" w:eastAsia="Arial" w:hAnsi="Poppins" w:cs="Poppins"/>
        </w:rPr>
        <w:t>The Sun experiences 11-year cycles of solar activity; the peak of this is called</w:t>
      </w:r>
      <w:ins w:id="31" w:author="Claire Goult [NESO]" w:date="2025-08-13T15:35:00Z" w16du:dateUtc="2025-08-13T14:35:00Z">
        <w:r w:rsidR="00C23CFD">
          <w:rPr>
            <w:rFonts w:ascii="Poppins" w:eastAsia="Arial" w:hAnsi="Poppins" w:cs="Poppins"/>
          </w:rPr>
          <w:t xml:space="preserve"> the</w:t>
        </w:r>
      </w:ins>
      <w:r w:rsidRPr="00101CC4">
        <w:rPr>
          <w:rFonts w:ascii="Poppins" w:eastAsia="Arial" w:hAnsi="Poppins" w:cs="Poppins"/>
        </w:rPr>
        <w:t xml:space="preserve"> Solar Maximum. The Solar Maximum of the current cycle was reached in 2025. During </w:t>
      </w:r>
      <w:r w:rsidR="00E02716">
        <w:rPr>
          <w:rFonts w:ascii="Poppins" w:eastAsia="Arial" w:hAnsi="Poppins" w:cs="Poppins"/>
        </w:rPr>
        <w:t>the</w:t>
      </w:r>
      <w:r w:rsidRPr="00101CC4">
        <w:rPr>
          <w:rFonts w:ascii="Poppins" w:eastAsia="Arial" w:hAnsi="Poppins" w:cs="Poppins"/>
        </w:rPr>
        <w:t xml:space="preserve"> Solar Maximum and the following 2-3 years, solar storms that lead to GICs are statistically more likely.</w:t>
      </w:r>
      <w:r w:rsidRPr="00101CC4">
        <w:rPr>
          <w:rFonts w:ascii="Times New Roman" w:eastAsia="Arial" w:hAnsi="Times New Roman" w:cs="Times New Roman"/>
        </w:rPr>
        <w:t>​</w:t>
      </w:r>
      <w:r w:rsidRPr="00101CC4">
        <w:rPr>
          <w:rFonts w:ascii="Poppins" w:eastAsia="Arial" w:hAnsi="Poppins" w:cs="Poppins"/>
        </w:rPr>
        <w:t xml:space="preserve"> </w:t>
      </w:r>
      <w:r w:rsidRPr="00101CC4">
        <w:rPr>
          <w:rFonts w:ascii="Times New Roman" w:eastAsia="Arial" w:hAnsi="Times New Roman" w:cs="Times New Roman"/>
        </w:rPr>
        <w:t>​</w:t>
      </w:r>
      <w:r w:rsidRPr="00101CC4">
        <w:rPr>
          <w:rFonts w:ascii="Poppins" w:eastAsia="Arial" w:hAnsi="Poppins" w:cs="Poppins"/>
        </w:rPr>
        <w:t xml:space="preserve"> Over the last 12 months, NESO and industry stakeholders have been working together in the Space Weather Subgroup to better understand the effects on t</w:t>
      </w:r>
      <w:r w:rsidR="00371E0D">
        <w:rPr>
          <w:rFonts w:ascii="Poppins" w:eastAsia="Arial" w:hAnsi="Poppins" w:cs="Poppins"/>
        </w:rPr>
        <w:t xml:space="preserve">he </w:t>
      </w:r>
      <w:r w:rsidRPr="00101CC4">
        <w:rPr>
          <w:rFonts w:ascii="Poppins" w:eastAsia="Arial" w:hAnsi="Poppins" w:cs="Poppins"/>
        </w:rPr>
        <w:t xml:space="preserve">GB electricity system and is currently drafting a </w:t>
      </w:r>
      <w:r w:rsidR="00611D60">
        <w:rPr>
          <w:rFonts w:ascii="Poppins" w:eastAsia="Arial" w:hAnsi="Poppins" w:cs="Poppins"/>
        </w:rPr>
        <w:t>‘</w:t>
      </w:r>
      <w:r w:rsidRPr="00101CC4">
        <w:rPr>
          <w:rFonts w:ascii="Poppins" w:eastAsia="Arial" w:hAnsi="Poppins" w:cs="Poppins"/>
        </w:rPr>
        <w:t>Space Weather Industry Protocol</w:t>
      </w:r>
      <w:r w:rsidR="00611D60">
        <w:rPr>
          <w:rFonts w:ascii="Poppins" w:eastAsia="Arial" w:hAnsi="Poppins" w:cs="Poppins"/>
        </w:rPr>
        <w:t>’</w:t>
      </w:r>
      <w:r w:rsidRPr="00101CC4">
        <w:rPr>
          <w:rFonts w:ascii="Poppins" w:eastAsia="Arial" w:hAnsi="Poppins" w:cs="Poppins"/>
        </w:rPr>
        <w:t xml:space="preserve"> (SWIP). The intention is that this will be shared with affected parties in September 2025 and will provide </w:t>
      </w:r>
      <w:r w:rsidRPr="00101CC4">
        <w:rPr>
          <w:rFonts w:ascii="Poppins" w:eastAsia="Arial" w:hAnsi="Poppins" w:cs="Poppins"/>
          <w:lang w:val="en-ZA"/>
        </w:rPr>
        <w:t>guidelines for operational decision making during an anticipated or actual severe space weather event.</w:t>
      </w:r>
      <w:r w:rsidRPr="00101CC4">
        <w:rPr>
          <w:rFonts w:ascii="Times New Roman" w:eastAsia="Arial" w:hAnsi="Times New Roman" w:cs="Times New Roman"/>
        </w:rPr>
        <w:t>​</w:t>
      </w:r>
      <w:r w:rsidRPr="00101CC4">
        <w:rPr>
          <w:rFonts w:ascii="Poppins" w:eastAsia="Arial" w:hAnsi="Poppins" w:cs="Poppins"/>
        </w:rPr>
        <w:t xml:space="preserve"> </w:t>
      </w:r>
      <w:r w:rsidRPr="00101CC4">
        <w:rPr>
          <w:rFonts w:ascii="Times New Roman" w:eastAsia="Arial" w:hAnsi="Times New Roman" w:cs="Times New Roman"/>
        </w:rPr>
        <w:t>​</w:t>
      </w:r>
      <w:r w:rsidRPr="00101CC4">
        <w:rPr>
          <w:rFonts w:ascii="Poppins" w:eastAsia="Arial" w:hAnsi="Poppins" w:cs="Poppins"/>
        </w:rPr>
        <w:t>Following discussions around the protocol, a risk has recently been recognised that some Generators and Interconnector</w:t>
      </w:r>
      <w:ins w:id="32" w:author="Claire Goult [NESO]" w:date="2025-08-13T14:53:00Z" w16du:dateUtc="2025-08-13T13:53:00Z">
        <w:r w:rsidR="00A17BB0">
          <w:rPr>
            <w:rFonts w:ascii="Poppins" w:eastAsia="Arial" w:hAnsi="Poppins" w:cs="Poppins"/>
          </w:rPr>
          <w:t xml:space="preserve"> Owner</w:t>
        </w:r>
      </w:ins>
      <w:r w:rsidRPr="00101CC4">
        <w:rPr>
          <w:rFonts w:ascii="Poppins" w:eastAsia="Arial" w:hAnsi="Poppins" w:cs="Poppins"/>
        </w:rPr>
        <w:t xml:space="preserve">s may potentially alter the operational status of </w:t>
      </w:r>
      <w:ins w:id="33" w:author="Claire Goult [NESO]" w:date="2025-08-13T15:19:00Z" w16du:dateUtc="2025-08-13T14:19:00Z">
        <w:r w:rsidR="00E00239">
          <w:rPr>
            <w:rFonts w:ascii="Poppins" w:eastAsia="Arial" w:hAnsi="Poppins" w:cs="Poppins"/>
          </w:rPr>
          <w:t xml:space="preserve">their </w:t>
        </w:r>
      </w:ins>
      <w:del w:id="34" w:author="Claire Goult [NESO]" w:date="2025-08-13T15:17:00Z" w16du:dateUtc="2025-08-13T14:17:00Z">
        <w:r w:rsidRPr="00101CC4" w:rsidDel="00175BB8">
          <w:rPr>
            <w:rFonts w:ascii="Poppins" w:eastAsia="Arial" w:hAnsi="Poppins" w:cs="Poppins"/>
          </w:rPr>
          <w:delText>some</w:delText>
        </w:r>
      </w:del>
      <w:r w:rsidRPr="00101CC4">
        <w:rPr>
          <w:rFonts w:ascii="Poppins" w:eastAsia="Arial" w:hAnsi="Poppins" w:cs="Poppins"/>
        </w:rPr>
        <w:t xml:space="preserve"> assets, depending </w:t>
      </w:r>
      <w:del w:id="35" w:author="Claire Goult [NESO]" w:date="2025-08-13T15:19:00Z" w16du:dateUtc="2025-08-13T14:19:00Z">
        <w:r w:rsidRPr="00101CC4" w:rsidDel="005473CF">
          <w:rPr>
            <w:rFonts w:ascii="Poppins" w:eastAsia="Arial" w:hAnsi="Poppins" w:cs="Poppins"/>
          </w:rPr>
          <w:delText>on</w:delText>
        </w:r>
      </w:del>
      <w:ins w:id="36" w:author="Claire Goult [NESO]" w:date="2025-08-13T15:19:00Z" w16du:dateUtc="2025-08-13T14:19:00Z">
        <w:r w:rsidR="005473CF">
          <w:rPr>
            <w:rFonts w:ascii="Poppins" w:eastAsia="Arial" w:hAnsi="Poppins" w:cs="Poppins"/>
          </w:rPr>
          <w:t>on the notification</w:t>
        </w:r>
        <w:r w:rsidR="00962690">
          <w:rPr>
            <w:rFonts w:ascii="Poppins" w:eastAsia="Arial" w:hAnsi="Poppins" w:cs="Poppins"/>
          </w:rPr>
          <w:t xml:space="preserve"> and severity of</w:t>
        </w:r>
        <w:r w:rsidR="005B30F0">
          <w:rPr>
            <w:rFonts w:ascii="Poppins" w:eastAsia="Arial" w:hAnsi="Poppins" w:cs="Poppins"/>
          </w:rPr>
          <w:t xml:space="preserve"> a space </w:t>
        </w:r>
      </w:ins>
      <w:ins w:id="37" w:author="Claire Goult [NESO]" w:date="2025-08-13T15:20:00Z" w16du:dateUtc="2025-08-13T14:20:00Z">
        <w:r w:rsidR="005B30F0">
          <w:rPr>
            <w:rFonts w:ascii="Poppins" w:eastAsia="Arial" w:hAnsi="Poppins" w:cs="Poppins"/>
          </w:rPr>
          <w:t>weather event</w:t>
        </w:r>
      </w:ins>
      <w:r w:rsidRPr="00101CC4">
        <w:rPr>
          <w:rFonts w:ascii="Poppins" w:eastAsia="Arial" w:hAnsi="Poppins" w:cs="Poppins"/>
        </w:rPr>
        <w:t xml:space="preserve"> </w:t>
      </w:r>
      <w:del w:id="38" w:author="Claire Goult [NESO]" w:date="2025-08-13T15:20:00Z" w16du:dateUtc="2025-08-13T14:20:00Z">
        <w:r w:rsidRPr="00101CC4" w:rsidDel="00C76C78">
          <w:rPr>
            <w:rFonts w:ascii="Poppins" w:eastAsia="Arial" w:hAnsi="Poppins" w:cs="Poppins"/>
          </w:rPr>
          <w:delText xml:space="preserve">their understanding of the risk of a severe space weather event to those assets. </w:delText>
        </w:r>
      </w:del>
      <w:ins w:id="39" w:author="Claire Goult [NESO]" w:date="2025-08-13T15:20:00Z" w16du:dateUtc="2025-08-13T14:20:00Z">
        <w:r w:rsidR="006425CC">
          <w:rPr>
            <w:rFonts w:ascii="Poppins" w:eastAsia="Arial" w:hAnsi="Poppins" w:cs="Poppins"/>
          </w:rPr>
          <w:t>.</w:t>
        </w:r>
      </w:ins>
      <w:r w:rsidRPr="00101CC4">
        <w:rPr>
          <w:rFonts w:ascii="Poppins" w:eastAsia="Arial" w:hAnsi="Poppins" w:cs="Poppins"/>
        </w:rPr>
        <w:t>For example, some assets may cease operations entirely whilst others might reduce output (Generation) or flow (Interconnector).  If this occurs, it could potentially lead to a shortfall in supply or, in the worst case, system instability.</w:t>
      </w:r>
    </w:p>
    <w:p w14:paraId="317935AE" w14:textId="77777777" w:rsidR="00CA0621" w:rsidRPr="00DE2E99" w:rsidRDefault="00CA0621" w:rsidP="00CA0621">
      <w:pPr>
        <w:pStyle w:val="Heading2"/>
        <w:rPr>
          <w:rFonts w:ascii="Poppins" w:hAnsi="Poppins" w:cs="Poppins"/>
          <w:color w:val="3F0731"/>
        </w:rPr>
      </w:pPr>
      <w:bookmarkStart w:id="40" w:name="_Toc205441566"/>
      <w:r w:rsidRPr="00DE2E99">
        <w:rPr>
          <w:rFonts w:ascii="Poppins" w:hAnsi="Poppins" w:cs="Poppins"/>
          <w:color w:val="3F0731"/>
        </w:rPr>
        <w:t>Why change?</w:t>
      </w:r>
      <w:bookmarkEnd w:id="40"/>
    </w:p>
    <w:p w14:paraId="576C131A" w14:textId="5A66558E" w:rsidR="008A08CF" w:rsidRPr="001C094B" w:rsidRDefault="00EE020A" w:rsidP="003B0736">
      <w:pPr>
        <w:spacing w:after="120" w:line="240" w:lineRule="auto"/>
        <w:rPr>
          <w:rFonts w:ascii="Poppins" w:eastAsia="Arial" w:hAnsi="Poppins" w:cs="Poppins"/>
          <w:kern w:val="0"/>
          <w:sz w:val="32"/>
          <w:szCs w:val="32"/>
          <w14:ligatures w14:val="none"/>
        </w:rPr>
      </w:pPr>
      <w:bookmarkStart w:id="41" w:name="_Toc58837632"/>
      <w:ins w:id="42" w:author="Claire Goult [NESO]" w:date="2025-08-13T15:20:00Z" w16du:dateUtc="2025-08-13T14:20:00Z">
        <w:r>
          <w:rPr>
            <w:rFonts w:ascii="Poppins" w:eastAsia="Arial" w:hAnsi="Poppins" w:cs="Poppins"/>
            <w:kern w:val="0"/>
            <w14:ligatures w14:val="none"/>
          </w:rPr>
          <w:t>The change is necessary t</w:t>
        </w:r>
      </w:ins>
      <w:del w:id="43" w:author="Claire Goult [NESO]" w:date="2025-08-13T15:20:00Z" w16du:dateUtc="2025-08-13T14:20:00Z">
        <w:r w:rsidR="001C094B" w:rsidRPr="001C094B" w:rsidDel="00EE020A">
          <w:rPr>
            <w:rFonts w:ascii="Poppins" w:eastAsia="Arial" w:hAnsi="Poppins" w:cs="Poppins"/>
            <w:kern w:val="0"/>
            <w14:ligatures w14:val="none"/>
          </w:rPr>
          <w:delText>T</w:delText>
        </w:r>
      </w:del>
      <w:r w:rsidR="001C094B" w:rsidRPr="001C094B">
        <w:rPr>
          <w:rFonts w:ascii="Poppins" w:eastAsia="Arial" w:hAnsi="Poppins" w:cs="Poppins"/>
          <w:kern w:val="0"/>
          <w14:ligatures w14:val="none"/>
        </w:rPr>
        <w:t xml:space="preserve">o </w:t>
      </w:r>
      <w:proofErr w:type="gramStart"/>
      <w:r w:rsidR="001C094B" w:rsidRPr="001C094B">
        <w:rPr>
          <w:rFonts w:ascii="Poppins" w:eastAsia="Arial" w:hAnsi="Poppins" w:cs="Poppins"/>
          <w:kern w:val="0"/>
          <w14:ligatures w14:val="none"/>
        </w:rPr>
        <w:t>enable</w:t>
      </w:r>
      <w:proofErr w:type="gramEnd"/>
      <w:r w:rsidR="001C094B" w:rsidRPr="001C094B">
        <w:rPr>
          <w:rFonts w:ascii="Poppins" w:eastAsia="Arial" w:hAnsi="Poppins" w:cs="Poppins"/>
          <w:kern w:val="0"/>
          <w14:ligatures w14:val="none"/>
        </w:rPr>
        <w:t xml:space="preserve"> NESO and market participants to understand the intended positions of Generators and Interconnector</w:t>
      </w:r>
      <w:ins w:id="44" w:author="Claire Goult [NESO]" w:date="2025-08-13T14:53:00Z" w16du:dateUtc="2025-08-13T13:53:00Z">
        <w:r w:rsidR="00057A5D">
          <w:rPr>
            <w:rFonts w:ascii="Poppins" w:eastAsia="Arial" w:hAnsi="Poppins" w:cs="Poppins"/>
            <w:kern w:val="0"/>
            <w14:ligatures w14:val="none"/>
          </w:rPr>
          <w:t xml:space="preserve"> Owner</w:t>
        </w:r>
      </w:ins>
      <w:r w:rsidR="001C094B" w:rsidRPr="001C094B">
        <w:rPr>
          <w:rFonts w:ascii="Poppins" w:eastAsia="Arial" w:hAnsi="Poppins" w:cs="Poppins"/>
          <w:kern w:val="0"/>
          <w14:ligatures w14:val="none"/>
        </w:rPr>
        <w:t>s during a severe space weather event. This will ensure NESO can effectively manage the system in real-time.</w:t>
      </w:r>
    </w:p>
    <w:p w14:paraId="33B3FB14" w14:textId="7EB207D1" w:rsidR="005C6F96" w:rsidRPr="00B331B2" w:rsidRDefault="00B331B2" w:rsidP="00CA0621">
      <w:pPr>
        <w:rPr>
          <w:rFonts w:ascii="Poppins" w:hAnsi="Poppins" w:cs="Poppins"/>
        </w:rPr>
      </w:pPr>
      <w:r w:rsidRPr="00B331B2">
        <w:rPr>
          <w:rFonts w:ascii="Poppins" w:hAnsi="Poppins" w:cs="Poppins"/>
        </w:rPr>
        <w:t xml:space="preserve">The Original Proposal form can be found in </w:t>
      </w:r>
      <w:r w:rsidRPr="00B331B2">
        <w:rPr>
          <w:rFonts w:ascii="Poppins" w:hAnsi="Poppins" w:cs="Poppins"/>
          <w:b/>
          <w:bCs/>
        </w:rPr>
        <w:t xml:space="preserve">Annex </w:t>
      </w:r>
      <w:r>
        <w:rPr>
          <w:rFonts w:ascii="Poppins" w:hAnsi="Poppins" w:cs="Poppins"/>
          <w:b/>
          <w:bCs/>
        </w:rPr>
        <w:t>0</w:t>
      </w:r>
      <w:r w:rsidRPr="00B331B2">
        <w:rPr>
          <w:rFonts w:ascii="Poppins" w:hAnsi="Poppins" w:cs="Poppins"/>
          <w:b/>
          <w:bCs/>
        </w:rPr>
        <w:t>1</w:t>
      </w:r>
      <w:r w:rsidRPr="00B331B2">
        <w:rPr>
          <w:rFonts w:ascii="Poppins" w:hAnsi="Poppins" w:cs="Poppins"/>
        </w:rPr>
        <w:t>.</w:t>
      </w:r>
    </w:p>
    <w:p w14:paraId="4205BDFE" w14:textId="77777777" w:rsidR="00CA0621" w:rsidRPr="00DE2E99" w:rsidRDefault="00CA0621" w:rsidP="00CA0621">
      <w:pPr>
        <w:pStyle w:val="CA3"/>
        <w:shd w:val="clear" w:color="auto" w:fill="3F0731"/>
        <w:rPr>
          <w:rFonts w:ascii="Poppins" w:hAnsi="Poppins" w:cs="Poppins"/>
        </w:rPr>
      </w:pPr>
      <w:bookmarkStart w:id="45" w:name="_Toc205441567"/>
      <w:bookmarkEnd w:id="30"/>
      <w:bookmarkEnd w:id="41"/>
      <w:r w:rsidRPr="00DE2E99">
        <w:rPr>
          <w:rFonts w:ascii="Poppins" w:hAnsi="Poppins" w:cs="Poppins"/>
        </w:rPr>
        <w:lastRenderedPageBreak/>
        <w:t>Workgroup considerations</w:t>
      </w:r>
      <w:bookmarkEnd w:id="45"/>
    </w:p>
    <w:p w14:paraId="221448AC" w14:textId="36DF61D4" w:rsidR="00CA0621" w:rsidRDefault="00CA0621" w:rsidP="008158CC">
      <w:pPr>
        <w:spacing w:line="240" w:lineRule="auto"/>
        <w:jc w:val="both"/>
        <w:rPr>
          <w:rFonts w:ascii="Poppins" w:hAnsi="Poppins" w:cs="Poppins"/>
        </w:rPr>
      </w:pPr>
      <w:r w:rsidRPr="00DE2E99">
        <w:rPr>
          <w:rFonts w:ascii="Poppins" w:hAnsi="Poppins" w:cs="Poppins"/>
        </w:rPr>
        <w:t xml:space="preserve">The Workgroup convened </w:t>
      </w:r>
      <w:commentRangeStart w:id="46"/>
      <w:r w:rsidR="003B0736">
        <w:rPr>
          <w:rFonts w:ascii="Poppins" w:hAnsi="Poppins" w:cs="Poppins"/>
          <w:highlight w:val="yellow"/>
        </w:rPr>
        <w:t>03</w:t>
      </w:r>
      <w:r w:rsidRPr="00DE2E99">
        <w:rPr>
          <w:rFonts w:ascii="Poppins" w:hAnsi="Poppins" w:cs="Poppins"/>
          <w:highlight w:val="yellow"/>
        </w:rPr>
        <w:t xml:space="preserve"> times</w:t>
      </w:r>
      <w:r w:rsidRPr="00DE2E99">
        <w:rPr>
          <w:rFonts w:ascii="Poppins" w:hAnsi="Poppins" w:cs="Poppins"/>
        </w:rPr>
        <w:t xml:space="preserve"> </w:t>
      </w:r>
      <w:commentRangeEnd w:id="46"/>
      <w:r w:rsidR="00A8300C">
        <w:rPr>
          <w:rStyle w:val="CommentReference"/>
        </w:rPr>
        <w:commentReference w:id="46"/>
      </w:r>
      <w:r w:rsidRPr="00DE2E99">
        <w:rPr>
          <w:rFonts w:ascii="Poppins" w:hAnsi="Poppins" w:cs="Poppins"/>
        </w:rPr>
        <w:t xml:space="preserve">to </w:t>
      </w:r>
      <w:r w:rsidR="006D4F31" w:rsidRPr="00DE2E99">
        <w:rPr>
          <w:rFonts w:ascii="Poppins" w:hAnsi="Poppins" w:cs="Poppins"/>
        </w:rPr>
        <w:t>discuss the issue</w:t>
      </w:r>
      <w:r w:rsidR="006D4F31">
        <w:rPr>
          <w:rFonts w:ascii="Poppins" w:hAnsi="Poppins" w:cs="Poppins"/>
        </w:rPr>
        <w:t xml:space="preserve"> as identified by the Proposer</w:t>
      </w:r>
      <w:r w:rsidR="006D4F31" w:rsidRPr="00DE2E99">
        <w:rPr>
          <w:rFonts w:ascii="Poppins" w:hAnsi="Poppins" w:cs="Poppins"/>
        </w:rPr>
        <w:t xml:space="preserve"> within the scope of the defect, develop potential solutions, and evaluate the proposal in relation to the Applicable Code Objectives.</w:t>
      </w:r>
    </w:p>
    <w:p w14:paraId="714318FC" w14:textId="77777777" w:rsidR="00866C2B" w:rsidRPr="00866C2B" w:rsidRDefault="00866C2B" w:rsidP="00866C2B">
      <w:pPr>
        <w:spacing w:line="240" w:lineRule="auto"/>
        <w:jc w:val="both"/>
        <w:rPr>
          <w:rFonts w:ascii="Poppins" w:hAnsi="Poppins" w:cs="Poppins"/>
          <w:b/>
          <w:bCs/>
          <w:color w:val="3F0731"/>
          <w:sz w:val="24"/>
          <w:szCs w:val="24"/>
        </w:rPr>
      </w:pPr>
      <w:r w:rsidRPr="00866C2B">
        <w:rPr>
          <w:rFonts w:ascii="Poppins" w:hAnsi="Poppins" w:cs="Poppins"/>
          <w:b/>
          <w:bCs/>
          <w:color w:val="3F0731"/>
          <w:sz w:val="24"/>
          <w:szCs w:val="24"/>
        </w:rPr>
        <w:t>Workgroup Discussion ahead of the Workgroup Consultation</w:t>
      </w:r>
    </w:p>
    <w:p w14:paraId="286F4C19" w14:textId="32CBF1E4" w:rsidR="169B0323" w:rsidRDefault="00C707A6" w:rsidP="3B496362">
      <w:pPr>
        <w:spacing w:line="240" w:lineRule="auto"/>
        <w:rPr>
          <w:rFonts w:ascii="Poppins" w:hAnsi="Poppins" w:cs="Poppins"/>
          <w:b/>
          <w:bCs/>
          <w:noProof/>
        </w:rPr>
      </w:pPr>
      <w:bookmarkStart w:id="47" w:name="_Hlk205378705"/>
      <w:r>
        <w:rPr>
          <w:rFonts w:ascii="Poppins" w:hAnsi="Poppins" w:cs="Poppins"/>
          <w:b/>
          <w:bCs/>
          <w:noProof/>
        </w:rPr>
        <w:t>Background</w:t>
      </w:r>
      <w:r w:rsidR="00F603AB">
        <w:rPr>
          <w:rFonts w:ascii="Poppins" w:hAnsi="Poppins" w:cs="Poppins"/>
          <w:b/>
          <w:bCs/>
          <w:noProof/>
        </w:rPr>
        <w:t>,</w:t>
      </w:r>
      <w:r w:rsidR="00421CD0">
        <w:rPr>
          <w:rFonts w:ascii="Poppins" w:hAnsi="Poppins" w:cs="Poppins"/>
          <w:b/>
          <w:bCs/>
          <w:noProof/>
        </w:rPr>
        <w:t xml:space="preserve"> Risk and Mitigation</w:t>
      </w:r>
      <w:r w:rsidR="00F603AB">
        <w:rPr>
          <w:rFonts w:ascii="Poppins" w:hAnsi="Poppins" w:cs="Poppins"/>
          <w:b/>
          <w:bCs/>
          <w:noProof/>
        </w:rPr>
        <w:t xml:space="preserve"> Overview</w:t>
      </w:r>
    </w:p>
    <w:bookmarkEnd w:id="47"/>
    <w:p w14:paraId="7E1193AB" w14:textId="3EAB949C" w:rsidR="00EB79B7" w:rsidRPr="0065150C" w:rsidRDefault="00421CD0" w:rsidP="3B496362">
      <w:pPr>
        <w:spacing w:line="240" w:lineRule="auto"/>
        <w:rPr>
          <w:rFonts w:ascii="Poppins" w:eastAsia="Poppins" w:hAnsi="Poppins" w:cs="Poppins"/>
          <w:noProof/>
        </w:rPr>
      </w:pPr>
      <w:r w:rsidRPr="0065150C">
        <w:rPr>
          <w:rFonts w:ascii="Poppins" w:eastAsia="Poppins" w:hAnsi="Poppins" w:cs="Poppins"/>
          <w:noProof/>
        </w:rPr>
        <w:t>The Proposer</w:t>
      </w:r>
      <w:r w:rsidR="00144D4A" w:rsidRPr="0065150C">
        <w:rPr>
          <w:rFonts w:ascii="Poppins" w:eastAsia="Poppins" w:hAnsi="Poppins" w:cs="Poppins"/>
          <w:noProof/>
        </w:rPr>
        <w:t xml:space="preserve"> outlined</w:t>
      </w:r>
      <w:r w:rsidR="005E69F4" w:rsidRPr="0065150C">
        <w:rPr>
          <w:rFonts w:ascii="Poppins" w:eastAsia="Poppins" w:hAnsi="Poppins" w:cs="Poppins"/>
          <w:noProof/>
        </w:rPr>
        <w:t xml:space="preserve"> the modification’s background, including associated risks and mitigation strategies</w:t>
      </w:r>
      <w:r w:rsidR="0025089E" w:rsidRPr="0065150C">
        <w:rPr>
          <w:rFonts w:ascii="Poppins" w:eastAsia="Poppins" w:hAnsi="Poppins" w:cs="Poppins"/>
          <w:noProof/>
        </w:rPr>
        <w:t>, and</w:t>
      </w:r>
      <w:r w:rsidR="00782C1D" w:rsidRPr="0065150C">
        <w:rPr>
          <w:rFonts w:ascii="Poppins" w:eastAsia="Poppins" w:hAnsi="Poppins" w:cs="Poppins"/>
          <w:noProof/>
        </w:rPr>
        <w:t xml:space="preserve"> highlight</w:t>
      </w:r>
      <w:r w:rsidR="0025089E" w:rsidRPr="0065150C">
        <w:rPr>
          <w:rFonts w:ascii="Poppins" w:eastAsia="Poppins" w:hAnsi="Poppins" w:cs="Poppins"/>
          <w:noProof/>
        </w:rPr>
        <w:t>ed</w:t>
      </w:r>
      <w:r w:rsidR="00782C1D" w:rsidRPr="0065150C">
        <w:rPr>
          <w:rFonts w:ascii="Poppins" w:eastAsia="Poppins" w:hAnsi="Poppins" w:cs="Poppins"/>
          <w:noProof/>
        </w:rPr>
        <w:t xml:space="preserve"> the following </w:t>
      </w:r>
      <w:r w:rsidR="0065150C" w:rsidRPr="0065150C">
        <w:rPr>
          <w:rFonts w:ascii="Poppins" w:eastAsia="Poppins" w:hAnsi="Poppins" w:cs="Poppins"/>
          <w:noProof/>
        </w:rPr>
        <w:t xml:space="preserve">key </w:t>
      </w:r>
      <w:r w:rsidR="00782C1D" w:rsidRPr="0065150C">
        <w:rPr>
          <w:rFonts w:ascii="Poppins" w:eastAsia="Poppins" w:hAnsi="Poppins" w:cs="Poppins"/>
          <w:noProof/>
        </w:rPr>
        <w:t xml:space="preserve">points to </w:t>
      </w:r>
      <w:del w:id="48" w:author="Claire Goult [NESO]" w:date="2025-08-13T15:20:00Z" w16du:dateUtc="2025-08-13T14:20:00Z">
        <w:r w:rsidR="0065150C" w:rsidRPr="0065150C" w:rsidDel="00F81AF3">
          <w:rPr>
            <w:rFonts w:ascii="Poppins" w:eastAsia="Poppins" w:hAnsi="Poppins" w:cs="Poppins"/>
            <w:noProof/>
          </w:rPr>
          <w:delText>the</w:delText>
        </w:r>
      </w:del>
      <w:r w:rsidR="0065150C" w:rsidRPr="0065150C">
        <w:rPr>
          <w:rFonts w:ascii="Poppins" w:eastAsia="Poppins" w:hAnsi="Poppins" w:cs="Poppins"/>
          <w:noProof/>
        </w:rPr>
        <w:t xml:space="preserve"> </w:t>
      </w:r>
      <w:r w:rsidR="00782C1D" w:rsidRPr="0065150C">
        <w:rPr>
          <w:rFonts w:ascii="Poppins" w:eastAsia="Poppins" w:hAnsi="Poppins" w:cs="Poppins"/>
          <w:noProof/>
        </w:rPr>
        <w:t>Workgroup members:</w:t>
      </w:r>
    </w:p>
    <w:p w14:paraId="2A230444" w14:textId="4A58041F"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 xml:space="preserve">The Sun experiences 11-year cycles of solar activity; the peak of this is called </w:t>
      </w:r>
      <w:r w:rsidR="00A95A1F">
        <w:rPr>
          <w:rFonts w:ascii="Poppins" w:eastAsia="Poppins" w:hAnsi="Poppins" w:cs="Poppins"/>
          <w:noProof/>
        </w:rPr>
        <w:t xml:space="preserve">the </w:t>
      </w:r>
      <w:r w:rsidRPr="0065150C">
        <w:rPr>
          <w:rFonts w:ascii="Poppins" w:eastAsia="Poppins" w:hAnsi="Poppins" w:cs="Poppins"/>
          <w:noProof/>
        </w:rPr>
        <w:t xml:space="preserve">Solar Maximum. The Solar Maximum of the current cycle was reached in 2025. </w:t>
      </w:r>
    </w:p>
    <w:p w14:paraId="1C676166" w14:textId="5BAF1E7A"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 xml:space="preserve">During </w:t>
      </w:r>
      <w:r w:rsidR="00AA0A6F">
        <w:rPr>
          <w:rFonts w:ascii="Poppins" w:eastAsia="Poppins" w:hAnsi="Poppins" w:cs="Poppins"/>
          <w:noProof/>
        </w:rPr>
        <w:t>the</w:t>
      </w:r>
      <w:r w:rsidRPr="0065150C">
        <w:rPr>
          <w:rFonts w:ascii="Poppins" w:eastAsia="Poppins" w:hAnsi="Poppins" w:cs="Poppins"/>
          <w:noProof/>
        </w:rPr>
        <w:t xml:space="preserve"> Solar Maximum and the following 2-3 years, solar storms that lead to GICs</w:t>
      </w:r>
      <w:r w:rsidR="0081020D">
        <w:rPr>
          <w:rStyle w:val="FootnoteReference"/>
          <w:rFonts w:ascii="Poppins" w:eastAsia="Poppins" w:hAnsi="Poppins" w:cs="Poppins"/>
          <w:noProof/>
        </w:rPr>
        <w:footnoteReference w:id="2"/>
      </w:r>
      <w:r w:rsidRPr="0065150C">
        <w:rPr>
          <w:rFonts w:ascii="Poppins" w:eastAsia="Poppins" w:hAnsi="Poppins" w:cs="Poppins"/>
          <w:noProof/>
        </w:rPr>
        <w:t xml:space="preserve"> are statistically more likely.</w:t>
      </w:r>
      <w:r w:rsidRPr="0065150C">
        <w:rPr>
          <w:rFonts w:ascii="Times New Roman" w:eastAsia="Poppins" w:hAnsi="Times New Roman" w:cs="Times New Roman"/>
          <w:noProof/>
        </w:rPr>
        <w:t>​</w:t>
      </w:r>
      <w:r w:rsidRPr="0065150C">
        <w:rPr>
          <w:rFonts w:ascii="Poppins" w:eastAsia="Poppins" w:hAnsi="Poppins" w:cs="Poppins"/>
          <w:noProof/>
        </w:rPr>
        <w:t xml:space="preserve">  </w:t>
      </w:r>
    </w:p>
    <w:p w14:paraId="45103E7A" w14:textId="77777777"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GICs can potentially lead to damage to some assets across the electricity system, depending on location, geology and asset design.</w:t>
      </w:r>
    </w:p>
    <w:p w14:paraId="1B399F8C" w14:textId="35C370D4"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 xml:space="preserve">A </w:t>
      </w:r>
      <w:r w:rsidR="00E66705">
        <w:rPr>
          <w:rFonts w:ascii="Poppins" w:eastAsia="Poppins" w:hAnsi="Poppins" w:cs="Poppins"/>
          <w:noProof/>
        </w:rPr>
        <w:t>‘</w:t>
      </w:r>
      <w:r w:rsidRPr="0065150C">
        <w:rPr>
          <w:rFonts w:ascii="Poppins" w:eastAsia="Poppins" w:hAnsi="Poppins" w:cs="Poppins"/>
          <w:noProof/>
        </w:rPr>
        <w:t>Space Weather Industry Protocol</w:t>
      </w:r>
      <w:r w:rsidR="00E66705">
        <w:rPr>
          <w:rFonts w:ascii="Poppins" w:eastAsia="Poppins" w:hAnsi="Poppins" w:cs="Poppins"/>
          <w:noProof/>
        </w:rPr>
        <w:t>’</w:t>
      </w:r>
      <w:r w:rsidRPr="0065150C">
        <w:rPr>
          <w:rFonts w:ascii="Poppins" w:eastAsia="Poppins" w:hAnsi="Poppins" w:cs="Poppins"/>
          <w:noProof/>
        </w:rPr>
        <w:t xml:space="preserve"> (SWIP) is currently being drafted by NESO and stakeholders.</w:t>
      </w:r>
    </w:p>
    <w:p w14:paraId="0CAA6D71" w14:textId="01B591C8"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The SWIP workgroup has recognised a risk that some Generators and Interconnector</w:t>
      </w:r>
      <w:ins w:id="49" w:author="Claire Goult [NESO]" w:date="2025-08-13T14:53:00Z" w16du:dateUtc="2025-08-13T13:53:00Z">
        <w:r w:rsidR="00057A5D">
          <w:rPr>
            <w:rFonts w:ascii="Poppins" w:eastAsia="Poppins" w:hAnsi="Poppins" w:cs="Poppins"/>
            <w:noProof/>
          </w:rPr>
          <w:t xml:space="preserve"> Owner</w:t>
        </w:r>
      </w:ins>
      <w:r w:rsidRPr="0065150C">
        <w:rPr>
          <w:rFonts w:ascii="Poppins" w:eastAsia="Poppins" w:hAnsi="Poppins" w:cs="Poppins"/>
          <w:noProof/>
        </w:rPr>
        <w:t xml:space="preserve">s may potentially alter the operational status of some assets. For example, some assets may cease operations whilst others might reduce output or flow. </w:t>
      </w:r>
    </w:p>
    <w:p w14:paraId="013548A5" w14:textId="77777777"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This change in operational status could lead to a shortfall in electricity supply or instability of the GB electricity system.</w:t>
      </w:r>
    </w:p>
    <w:p w14:paraId="74308514" w14:textId="07F6FFB1" w:rsidR="0065150C" w:rsidRPr="0065150C" w:rsidRDefault="0065150C" w:rsidP="008C5281">
      <w:pPr>
        <w:numPr>
          <w:ilvl w:val="0"/>
          <w:numId w:val="24"/>
        </w:numPr>
        <w:spacing w:after="100" w:afterAutospacing="1" w:line="240" w:lineRule="auto"/>
        <w:ind w:left="714" w:hanging="357"/>
        <w:rPr>
          <w:rFonts w:ascii="Poppins" w:eastAsia="Poppins" w:hAnsi="Poppins" w:cs="Poppins"/>
          <w:noProof/>
        </w:rPr>
      </w:pPr>
      <w:r w:rsidRPr="0065150C">
        <w:rPr>
          <w:rFonts w:ascii="Poppins" w:eastAsia="Poppins" w:hAnsi="Poppins" w:cs="Poppins"/>
          <w:noProof/>
        </w:rPr>
        <w:t>To mitigate this risk, NESO will need to understand the intended positions of Interconnector</w:t>
      </w:r>
      <w:ins w:id="50" w:author="Claire Goult [NESO]" w:date="2025-08-13T14:53:00Z" w16du:dateUtc="2025-08-13T13:53:00Z">
        <w:r w:rsidR="00057A5D">
          <w:rPr>
            <w:rFonts w:ascii="Poppins" w:eastAsia="Poppins" w:hAnsi="Poppins" w:cs="Poppins"/>
            <w:noProof/>
          </w:rPr>
          <w:t xml:space="preserve"> Owner</w:t>
        </w:r>
      </w:ins>
      <w:r w:rsidRPr="0065150C">
        <w:rPr>
          <w:rFonts w:ascii="Poppins" w:eastAsia="Poppins" w:hAnsi="Poppins" w:cs="Poppins"/>
          <w:noProof/>
        </w:rPr>
        <w:t>s and Generators in the event of a severe space weather event to ensure the system can be effectively managed in real-time.</w:t>
      </w:r>
    </w:p>
    <w:p w14:paraId="224E7B73" w14:textId="4C1D6024" w:rsidR="00EB79B7" w:rsidRDefault="000561F9" w:rsidP="3B496362">
      <w:pPr>
        <w:spacing w:line="240" w:lineRule="auto"/>
        <w:rPr>
          <w:rFonts w:ascii="Poppins" w:eastAsia="Poppins" w:hAnsi="Poppins" w:cs="Poppins"/>
          <w:noProof/>
        </w:rPr>
      </w:pPr>
      <w:r w:rsidRPr="00E92F68">
        <w:rPr>
          <w:rFonts w:ascii="Poppins" w:eastAsia="Poppins" w:hAnsi="Poppins" w:cs="Poppins"/>
          <w:noProof/>
        </w:rPr>
        <w:t xml:space="preserve">The </w:t>
      </w:r>
      <w:r w:rsidR="00E92F68">
        <w:rPr>
          <w:rFonts w:ascii="Poppins" w:eastAsia="Poppins" w:hAnsi="Poppins" w:cs="Poppins"/>
          <w:noProof/>
        </w:rPr>
        <w:t xml:space="preserve">Proposer explained that following initial discussions with industry at the </w:t>
      </w:r>
      <w:r w:rsidR="00EA64A4">
        <w:rPr>
          <w:rFonts w:ascii="Poppins" w:eastAsia="Poppins" w:hAnsi="Poppins" w:cs="Poppins"/>
          <w:noProof/>
        </w:rPr>
        <w:t>SWIP Workgroup</w:t>
      </w:r>
      <w:r w:rsidR="00AD770F">
        <w:rPr>
          <w:rFonts w:ascii="Poppins" w:eastAsia="Poppins" w:hAnsi="Poppins" w:cs="Poppins"/>
          <w:noProof/>
        </w:rPr>
        <w:t xml:space="preserve"> and the Grid Code Development Forum</w:t>
      </w:r>
      <w:r w:rsidR="00EA64A4">
        <w:rPr>
          <w:rFonts w:ascii="Poppins" w:eastAsia="Poppins" w:hAnsi="Poppins" w:cs="Poppins"/>
          <w:noProof/>
        </w:rPr>
        <w:t>, two possible routes for the proposal were identified</w:t>
      </w:r>
      <w:r w:rsidR="00DB00A6">
        <w:rPr>
          <w:rFonts w:ascii="Poppins" w:eastAsia="Poppins" w:hAnsi="Poppins" w:cs="Poppins"/>
          <w:noProof/>
        </w:rPr>
        <w:t>:</w:t>
      </w:r>
    </w:p>
    <w:p w14:paraId="1E5F97D3" w14:textId="6830EEF2" w:rsidR="00525009" w:rsidRPr="00561583" w:rsidRDefault="003A4DD7" w:rsidP="00561583">
      <w:pPr>
        <w:spacing w:line="240" w:lineRule="auto"/>
        <w:rPr>
          <w:rFonts w:ascii="Poppins" w:eastAsia="Poppins" w:hAnsi="Poppins" w:cs="Poppins"/>
          <w:noProof/>
        </w:rPr>
      </w:pPr>
      <w:r>
        <w:rPr>
          <w:noProof/>
          <w14:ligatures w14:val="none"/>
        </w:rPr>
        <w:lastRenderedPageBreak/>
        <w:drawing>
          <wp:anchor distT="0" distB="0" distL="114300" distR="114300" simplePos="0" relativeHeight="251658244" behindDoc="1" locked="0" layoutInCell="1" allowOverlap="1" wp14:anchorId="21139A47" wp14:editId="00625DAF">
            <wp:simplePos x="0" y="0"/>
            <wp:positionH relativeFrom="column">
              <wp:posOffset>2465705</wp:posOffset>
            </wp:positionH>
            <wp:positionV relativeFrom="paragraph">
              <wp:posOffset>1736725</wp:posOffset>
            </wp:positionV>
            <wp:extent cx="514350" cy="514350"/>
            <wp:effectExtent l="0" t="0" r="0" b="0"/>
            <wp:wrapTight wrapText="bothSides">
              <wp:wrapPolygon edited="0">
                <wp:start x="2400" y="800"/>
                <wp:lineTo x="1600" y="4000"/>
                <wp:lineTo x="1600" y="16000"/>
                <wp:lineTo x="2400" y="20000"/>
                <wp:lineTo x="18400" y="20000"/>
                <wp:lineTo x="19200" y="18400"/>
                <wp:lineTo x="19200" y="4000"/>
                <wp:lineTo x="18400" y="800"/>
                <wp:lineTo x="2400" y="800"/>
              </wp:wrapPolygon>
            </wp:wrapTight>
            <wp:docPr id="9"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14350" cy="514350"/>
                    </a:xfrm>
                    <a:prstGeom prst="rect">
                      <a:avLst/>
                    </a:prstGeom>
                  </pic:spPr>
                </pic:pic>
              </a:graphicData>
            </a:graphic>
            <wp14:sizeRelH relativeFrom="margin">
              <wp14:pctWidth>0</wp14:pctWidth>
            </wp14:sizeRelH>
            <wp14:sizeRelV relativeFrom="margin">
              <wp14:pctHeight>0</wp14:pctHeight>
            </wp14:sizeRelV>
          </wp:anchor>
        </w:drawing>
      </w:r>
      <w:r>
        <w:rPr>
          <w:noProof/>
          <w14:ligatures w14:val="none"/>
        </w:rPr>
        <mc:AlternateContent>
          <mc:Choice Requires="wps">
            <w:drawing>
              <wp:anchor distT="0" distB="0" distL="114300" distR="114300" simplePos="0" relativeHeight="251658242" behindDoc="1" locked="0" layoutInCell="1" allowOverlap="1" wp14:anchorId="72A792CD" wp14:editId="62DE081F">
                <wp:simplePos x="0" y="0"/>
                <wp:positionH relativeFrom="column">
                  <wp:posOffset>-144145</wp:posOffset>
                </wp:positionH>
                <wp:positionV relativeFrom="paragraph">
                  <wp:posOffset>3175</wp:posOffset>
                </wp:positionV>
                <wp:extent cx="3263900" cy="2247900"/>
                <wp:effectExtent l="0" t="0" r="12700" b="19050"/>
                <wp:wrapTight wrapText="bothSides">
                  <wp:wrapPolygon edited="0">
                    <wp:start x="1639" y="0"/>
                    <wp:lineTo x="0" y="1098"/>
                    <wp:lineTo x="0" y="19403"/>
                    <wp:lineTo x="378" y="20685"/>
                    <wp:lineTo x="1387" y="21600"/>
                    <wp:lineTo x="1513" y="21600"/>
                    <wp:lineTo x="20045" y="21600"/>
                    <wp:lineTo x="20171" y="21600"/>
                    <wp:lineTo x="21180" y="20685"/>
                    <wp:lineTo x="21558" y="19403"/>
                    <wp:lineTo x="21558" y="1098"/>
                    <wp:lineTo x="19919" y="0"/>
                    <wp:lineTo x="1639" y="0"/>
                  </wp:wrapPolygon>
                </wp:wrapTight>
                <wp:docPr id="7" name="Rectangle: Rounded Corners 6">
                  <a:extLst xmlns:a="http://schemas.openxmlformats.org/drawingml/2006/main">
                    <a:ext uri="{FF2B5EF4-FFF2-40B4-BE49-F238E27FC236}">
                      <a16:creationId xmlns:a16="http://schemas.microsoft.com/office/drawing/2014/main" id="{08F91ADE-C686-A703-A5DE-097077A13752}"/>
                    </a:ext>
                  </a:extLst>
                </wp:docPr>
                <wp:cNvGraphicFramePr/>
                <a:graphic xmlns:a="http://schemas.openxmlformats.org/drawingml/2006/main">
                  <a:graphicData uri="http://schemas.microsoft.com/office/word/2010/wordprocessingShape">
                    <wps:wsp>
                      <wps:cNvSpPr/>
                      <wps:spPr>
                        <a:xfrm>
                          <a:off x="0" y="0"/>
                          <a:ext cx="3263900" cy="2247900"/>
                        </a:xfrm>
                        <a:prstGeom prst="roundRect">
                          <a:avLst/>
                        </a:prstGeom>
                        <a:solidFill>
                          <a:srgbClr val="3E0630">
                            <a:lumMod val="10000"/>
                            <a:lumOff val="90000"/>
                          </a:srgbClr>
                        </a:solidFill>
                        <a:ln w="12700" cap="flat" cmpd="sng" algn="ctr">
                          <a:solidFill>
                            <a:srgbClr val="FFFFFF">
                              <a:shade val="15000"/>
                            </a:srgbClr>
                          </a:solidFill>
                          <a:prstDash val="solid"/>
                          <a:miter lim="800000"/>
                        </a:ln>
                        <a:effectLst/>
                      </wps:spPr>
                      <wps:txbx>
                        <w:txbxContent>
                          <w:p w14:paraId="41214C00" w14:textId="77777777" w:rsidR="00DB00A6" w:rsidRPr="00DB00A6" w:rsidRDefault="00DB00A6" w:rsidP="00DB00A6">
                            <w:pPr>
                              <w:spacing w:after="120"/>
                              <w:jc w:val="center"/>
                              <w:textAlignment w:val="baseline"/>
                              <w:rPr>
                                <w:rFonts w:ascii="Poppins" w:eastAsia="+mn-ea" w:hAnsi="Poppins" w:cs="Poppins"/>
                                <w:b/>
                                <w:bCs/>
                                <w:color w:val="434544"/>
                                <w:kern w:val="24"/>
                                <w14:ligatures w14:val="none"/>
                              </w:rPr>
                            </w:pPr>
                            <w:r w:rsidRPr="00DB00A6">
                              <w:rPr>
                                <w:rFonts w:ascii="Poppins" w:eastAsia="+mn-ea" w:hAnsi="Poppins" w:cs="Poppins"/>
                                <w:b/>
                                <w:bCs/>
                                <w:color w:val="434544"/>
                                <w:kern w:val="24"/>
                                <w:u w:val="single"/>
                              </w:rPr>
                              <w:t>Physical Notification (PN)</w:t>
                            </w:r>
                          </w:p>
                          <w:p w14:paraId="356D7CA9" w14:textId="77777777" w:rsidR="00DB00A6" w:rsidRPr="00DB00A6" w:rsidRDefault="00DB00A6" w:rsidP="00DB00A6">
                            <w:pPr>
                              <w:spacing w:after="120"/>
                              <w:textAlignment w:val="baseline"/>
                              <w:rPr>
                                <w:rFonts w:ascii="Poppins" w:eastAsia="+mn-ea" w:hAnsi="Poppins" w:cs="Poppins"/>
                                <w:b/>
                                <w:bCs/>
                                <w:color w:val="434544"/>
                                <w:kern w:val="24"/>
                              </w:rPr>
                            </w:pPr>
                            <w:r w:rsidRPr="00DB00A6">
                              <w:rPr>
                                <w:rFonts w:ascii="Poppins" w:eastAsia="+mn-ea" w:hAnsi="Poppins" w:cs="Poppins"/>
                                <w:b/>
                                <w:bCs/>
                                <w:color w:val="434544"/>
                                <w:kern w:val="24"/>
                              </w:rPr>
                              <w:t>Area of code:</w:t>
                            </w:r>
                            <w:r w:rsidRPr="00DB00A6">
                              <w:rPr>
                                <w:rFonts w:ascii="Poppins" w:eastAsia="+mn-ea" w:hAnsi="Poppins" w:cs="Poppins"/>
                                <w:color w:val="434544"/>
                                <w:kern w:val="24"/>
                              </w:rPr>
                              <w:t xml:space="preserve"> [BC1.4.2 (a) (2) Day Ahead Submissions] </w:t>
                            </w:r>
                          </w:p>
                          <w:p w14:paraId="44541F02" w14:textId="3DF00D36" w:rsidR="00DB00A6" w:rsidRDefault="00DB00A6" w:rsidP="00DB00A6">
                            <w:pPr>
                              <w:spacing w:after="120"/>
                              <w:textAlignment w:val="baseline"/>
                              <w:rPr>
                                <w:rFonts w:ascii="Poppins" w:eastAsia="+mn-ea" w:hAnsi="Poppins" w:cs="Poppins"/>
                                <w:b/>
                                <w:bCs/>
                                <w:color w:val="434544"/>
                                <w:kern w:val="24"/>
                                <w:sz w:val="28"/>
                                <w:szCs w:val="28"/>
                              </w:rPr>
                            </w:pPr>
                            <w:r w:rsidRPr="00DB00A6">
                              <w:rPr>
                                <w:rFonts w:ascii="Poppins" w:eastAsia="+mn-ea" w:hAnsi="Poppins" w:cs="Poppins"/>
                                <w:b/>
                                <w:bCs/>
                                <w:color w:val="434544"/>
                                <w:kern w:val="24"/>
                              </w:rPr>
                              <w:t xml:space="preserve">Purpose: </w:t>
                            </w:r>
                            <w:r w:rsidRPr="00DB00A6">
                              <w:rPr>
                                <w:rFonts w:ascii="Poppins" w:eastAsia="+mn-ea" w:hAnsi="Poppins" w:cs="Poppins"/>
                                <w:color w:val="434544"/>
                                <w:kern w:val="24"/>
                              </w:rPr>
                              <w:t xml:space="preserve">To obligate generators and </w:t>
                            </w:r>
                            <w:ins w:id="51" w:author="Claire Goult [NESO]" w:date="2025-08-13T14:43:00Z" w16du:dateUtc="2025-08-13T13:43:00Z">
                              <w:r w:rsidR="00FA726F">
                                <w:rPr>
                                  <w:rFonts w:ascii="Poppins" w:eastAsia="+mn-ea" w:hAnsi="Poppins" w:cs="Poppins"/>
                                  <w:color w:val="434544"/>
                                  <w:kern w:val="24"/>
                                </w:rPr>
                                <w:t>I</w:t>
                              </w:r>
                            </w:ins>
                            <w:del w:id="52" w:author="Claire Goult [NESO]" w:date="2025-08-13T14:43:00Z" w16du:dateUtc="2025-08-13T13:43:00Z">
                              <w:r w:rsidRPr="00DB00A6" w:rsidDel="00FA726F">
                                <w:rPr>
                                  <w:rFonts w:ascii="Poppins" w:eastAsia="+mn-ea" w:hAnsi="Poppins" w:cs="Poppins"/>
                                  <w:color w:val="434544"/>
                                  <w:kern w:val="24"/>
                                </w:rPr>
                                <w:delText>i</w:delText>
                              </w:r>
                            </w:del>
                            <w:r w:rsidRPr="00DB00A6">
                              <w:rPr>
                                <w:rFonts w:ascii="Poppins" w:eastAsia="+mn-ea" w:hAnsi="Poppins" w:cs="Poppins"/>
                                <w:color w:val="434544"/>
                                <w:kern w:val="24"/>
                              </w:rPr>
                              <w:t>nterconnector</w:t>
                            </w:r>
                            <w:ins w:id="53" w:author="Claire Goult [NESO]" w:date="2025-08-13T14:43:00Z" w16du:dateUtc="2025-08-13T13:43:00Z">
                              <w:r w:rsidR="00FA726F">
                                <w:rPr>
                                  <w:rFonts w:ascii="Poppins" w:eastAsia="+mn-ea" w:hAnsi="Poppins" w:cs="Poppins"/>
                                  <w:color w:val="434544"/>
                                  <w:kern w:val="24"/>
                                </w:rPr>
                                <w:t xml:space="preserve"> Owner</w:t>
                              </w:r>
                            </w:ins>
                            <w:r w:rsidRPr="00DB00A6">
                              <w:rPr>
                                <w:rFonts w:ascii="Poppins" w:eastAsia="+mn-ea" w:hAnsi="Poppins" w:cs="Poppins"/>
                                <w:color w:val="434544"/>
                                <w:kern w:val="24"/>
                              </w:rPr>
                              <w:t>s to notify NESO of their position within X number of hours of a space weather Notification</w:t>
                            </w:r>
                            <w:r>
                              <w:rPr>
                                <w:rFonts w:ascii="Poppins" w:eastAsia="+mn-ea" w:hAnsi="Poppins" w:cs="Poppins"/>
                                <w:color w:val="434544"/>
                                <w:kern w:val="24"/>
                                <w:sz w:val="28"/>
                                <w:szCs w:val="28"/>
                              </w:rPr>
                              <w:t xml:space="preserve"> </w:t>
                            </w:r>
                            <w:r w:rsidRPr="00DB00A6">
                              <w:rPr>
                                <w:rFonts w:ascii="Poppins" w:eastAsia="+mn-ea" w:hAnsi="Poppins" w:cs="Poppins"/>
                                <w:color w:val="434544"/>
                                <w:kern w:val="24"/>
                              </w:rPr>
                              <w:t>being received.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2A792CD" id="Rectangle: Rounded Corners 6" o:spid="_x0000_s1041" style="position:absolute;margin-left:-11.35pt;margin-top:.25pt;width:257pt;height:17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" fillcolor="#fbd7f2" strokecolor="#6c6c6c" strokeweight="1pt">
                <v:stroke joinstyle="miter"/>
                <v:textbox>
                  <w:txbxContent>
                    <w:p w14:paraId="41214C00" w14:textId="77777777" w:rsidR="00DB00A6" w:rsidRPr="00DB00A6" w:rsidRDefault="00DB00A6" w:rsidP="00DB00A6">
                      <w:pPr>
                        <w:spacing w:after="120"/>
                        <w:jc w:val="center"/>
                        <w:textAlignment w:val="baseline"/>
                        <w:rPr>
                          <w:rFonts w:ascii="Poppins" w:eastAsia="+mn-ea" w:hAnsi="Poppins" w:cs="Poppins"/>
                          <w:b/>
                          <w:bCs/>
                          <w:color w:val="434544"/>
                          <w:kern w:val="24"/>
                          <w14:ligatures w14:val="none"/>
                        </w:rPr>
                      </w:pPr>
                      <w:r w:rsidRPr="00DB00A6">
                        <w:rPr>
                          <w:rFonts w:ascii="Poppins" w:eastAsia="+mn-ea" w:hAnsi="Poppins" w:cs="Poppins"/>
                          <w:b/>
                          <w:bCs/>
                          <w:color w:val="434544"/>
                          <w:kern w:val="24"/>
                          <w:u w:val="single"/>
                        </w:rPr>
                        <w:t>Physical Notification (PN)</w:t>
                      </w:r>
                    </w:p>
                    <w:p w14:paraId="356D7CA9" w14:textId="77777777" w:rsidR="00DB00A6" w:rsidRPr="00DB00A6" w:rsidRDefault="00DB00A6" w:rsidP="00DB00A6">
                      <w:pPr>
                        <w:spacing w:after="120"/>
                        <w:textAlignment w:val="baseline"/>
                        <w:rPr>
                          <w:rFonts w:ascii="Poppins" w:eastAsia="+mn-ea" w:hAnsi="Poppins" w:cs="Poppins"/>
                          <w:b/>
                          <w:bCs/>
                          <w:color w:val="434544"/>
                          <w:kern w:val="24"/>
                        </w:rPr>
                      </w:pPr>
                      <w:r w:rsidRPr="00DB00A6">
                        <w:rPr>
                          <w:rFonts w:ascii="Poppins" w:eastAsia="+mn-ea" w:hAnsi="Poppins" w:cs="Poppins"/>
                          <w:b/>
                          <w:bCs/>
                          <w:color w:val="434544"/>
                          <w:kern w:val="24"/>
                        </w:rPr>
                        <w:t>Area of code:</w:t>
                      </w:r>
                      <w:r w:rsidRPr="00DB00A6">
                        <w:rPr>
                          <w:rFonts w:ascii="Poppins" w:eastAsia="+mn-ea" w:hAnsi="Poppins" w:cs="Poppins"/>
                          <w:color w:val="434544"/>
                          <w:kern w:val="24"/>
                        </w:rPr>
                        <w:t xml:space="preserve"> [BC1.4.2 (a) (2) Day Ahead Submissions] </w:t>
                      </w:r>
                    </w:p>
                    <w:p w14:paraId="44541F02" w14:textId="3DF00D36" w:rsidR="00DB00A6" w:rsidRDefault="00DB00A6" w:rsidP="00DB00A6">
                      <w:pPr>
                        <w:spacing w:after="120"/>
                        <w:textAlignment w:val="baseline"/>
                        <w:rPr>
                          <w:rFonts w:ascii="Poppins" w:eastAsia="+mn-ea" w:hAnsi="Poppins" w:cs="Poppins"/>
                          <w:b/>
                          <w:bCs/>
                          <w:color w:val="434544"/>
                          <w:kern w:val="24"/>
                          <w:sz w:val="28"/>
                          <w:szCs w:val="28"/>
                        </w:rPr>
                      </w:pPr>
                      <w:r w:rsidRPr="00DB00A6">
                        <w:rPr>
                          <w:rFonts w:ascii="Poppins" w:eastAsia="+mn-ea" w:hAnsi="Poppins" w:cs="Poppins"/>
                          <w:b/>
                          <w:bCs/>
                          <w:color w:val="434544"/>
                          <w:kern w:val="24"/>
                        </w:rPr>
                        <w:t xml:space="preserve">Purpose: </w:t>
                      </w:r>
                      <w:r w:rsidRPr="00DB00A6">
                        <w:rPr>
                          <w:rFonts w:ascii="Poppins" w:eastAsia="+mn-ea" w:hAnsi="Poppins" w:cs="Poppins"/>
                          <w:color w:val="434544"/>
                          <w:kern w:val="24"/>
                        </w:rPr>
                        <w:t xml:space="preserve">To obligate generators and </w:t>
                      </w:r>
                      <w:ins w:id="54" w:author="Claire Goult [NESO]" w:date="2025-08-13T14:43:00Z" w16du:dateUtc="2025-08-13T13:43:00Z">
                        <w:r w:rsidR="00FA726F">
                          <w:rPr>
                            <w:rFonts w:ascii="Poppins" w:eastAsia="+mn-ea" w:hAnsi="Poppins" w:cs="Poppins"/>
                            <w:color w:val="434544"/>
                            <w:kern w:val="24"/>
                          </w:rPr>
                          <w:t>I</w:t>
                        </w:r>
                      </w:ins>
                      <w:del w:id="55" w:author="Claire Goult [NESO]" w:date="2025-08-13T14:43:00Z" w16du:dateUtc="2025-08-13T13:43:00Z">
                        <w:r w:rsidRPr="00DB00A6" w:rsidDel="00FA726F">
                          <w:rPr>
                            <w:rFonts w:ascii="Poppins" w:eastAsia="+mn-ea" w:hAnsi="Poppins" w:cs="Poppins"/>
                            <w:color w:val="434544"/>
                            <w:kern w:val="24"/>
                          </w:rPr>
                          <w:delText>i</w:delText>
                        </w:r>
                      </w:del>
                      <w:r w:rsidRPr="00DB00A6">
                        <w:rPr>
                          <w:rFonts w:ascii="Poppins" w:eastAsia="+mn-ea" w:hAnsi="Poppins" w:cs="Poppins"/>
                          <w:color w:val="434544"/>
                          <w:kern w:val="24"/>
                        </w:rPr>
                        <w:t>nterconnector</w:t>
                      </w:r>
                      <w:ins w:id="56" w:author="Claire Goult [NESO]" w:date="2025-08-13T14:43:00Z" w16du:dateUtc="2025-08-13T13:43:00Z">
                        <w:r w:rsidR="00FA726F">
                          <w:rPr>
                            <w:rFonts w:ascii="Poppins" w:eastAsia="+mn-ea" w:hAnsi="Poppins" w:cs="Poppins"/>
                            <w:color w:val="434544"/>
                            <w:kern w:val="24"/>
                          </w:rPr>
                          <w:t xml:space="preserve"> Owner</w:t>
                        </w:r>
                      </w:ins>
                      <w:r w:rsidRPr="00DB00A6">
                        <w:rPr>
                          <w:rFonts w:ascii="Poppins" w:eastAsia="+mn-ea" w:hAnsi="Poppins" w:cs="Poppins"/>
                          <w:color w:val="434544"/>
                          <w:kern w:val="24"/>
                        </w:rPr>
                        <w:t>s to notify NESO of their position within X number of hours of a space weather Notification</w:t>
                      </w:r>
                      <w:r>
                        <w:rPr>
                          <w:rFonts w:ascii="Poppins" w:eastAsia="+mn-ea" w:hAnsi="Poppins" w:cs="Poppins"/>
                          <w:color w:val="434544"/>
                          <w:kern w:val="24"/>
                          <w:sz w:val="28"/>
                          <w:szCs w:val="28"/>
                        </w:rPr>
                        <w:t xml:space="preserve"> </w:t>
                      </w:r>
                      <w:r w:rsidRPr="00DB00A6">
                        <w:rPr>
                          <w:rFonts w:ascii="Poppins" w:eastAsia="+mn-ea" w:hAnsi="Poppins" w:cs="Poppins"/>
                          <w:color w:val="434544"/>
                          <w:kern w:val="24"/>
                        </w:rPr>
                        <w:t>being received.</w:t>
                      </w:r>
                    </w:p>
                  </w:txbxContent>
                </v:textbox>
                <w10:wrap type="tight"/>
              </v:roundrect>
            </w:pict>
          </mc:Fallback>
        </mc:AlternateContent>
      </w:r>
      <w:r>
        <w:rPr>
          <w:noProof/>
          <w14:ligatures w14:val="none"/>
        </w:rPr>
        <w:drawing>
          <wp:anchor distT="0" distB="0" distL="114300" distR="114300" simplePos="0" relativeHeight="251658249" behindDoc="1" locked="0" layoutInCell="1" allowOverlap="1" wp14:anchorId="4F2E6E76" wp14:editId="2916B3C1">
            <wp:simplePos x="0" y="0"/>
            <wp:positionH relativeFrom="column">
              <wp:posOffset>5666105</wp:posOffset>
            </wp:positionH>
            <wp:positionV relativeFrom="paragraph">
              <wp:posOffset>1704975</wp:posOffset>
            </wp:positionV>
            <wp:extent cx="546100" cy="546100"/>
            <wp:effectExtent l="0" t="0" r="6350" b="0"/>
            <wp:wrapTight wrapText="bothSides">
              <wp:wrapPolygon edited="0">
                <wp:start x="17330" y="1507"/>
                <wp:lineTo x="0" y="9042"/>
                <wp:lineTo x="0" y="11302"/>
                <wp:lineTo x="5274" y="18084"/>
                <wp:lineTo x="6028" y="19591"/>
                <wp:lineTo x="9042" y="19591"/>
                <wp:lineTo x="9795" y="18084"/>
                <wp:lineTo x="21098" y="6028"/>
                <wp:lineTo x="21098" y="5274"/>
                <wp:lineTo x="20344" y="1507"/>
                <wp:lineTo x="17330" y="1507"/>
              </wp:wrapPolygon>
            </wp:wrapTight>
            <wp:docPr id="1162807839"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1903FF">
        <w:rPr>
          <w:noProof/>
          <w14:ligatures w14:val="none"/>
        </w:rPr>
        <w:drawing>
          <wp:anchor distT="0" distB="0" distL="114300" distR="114300" simplePos="0" relativeHeight="251658247" behindDoc="0" locked="0" layoutInCell="1" allowOverlap="1" wp14:anchorId="004CA4D9" wp14:editId="31E304FD">
            <wp:simplePos x="0" y="0"/>
            <wp:positionH relativeFrom="column">
              <wp:posOffset>13248005</wp:posOffset>
            </wp:positionH>
            <wp:positionV relativeFrom="paragraph">
              <wp:posOffset>1743075</wp:posOffset>
            </wp:positionV>
            <wp:extent cx="914400" cy="914400"/>
            <wp:effectExtent l="0" t="0" r="0" b="0"/>
            <wp:wrapNone/>
            <wp:docPr id="414590839"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r w:rsidR="001903FF">
        <w:rPr>
          <w:noProof/>
          <w14:ligatures w14:val="none"/>
        </w:rPr>
        <w:drawing>
          <wp:anchor distT="0" distB="0" distL="114300" distR="114300" simplePos="0" relativeHeight="251658248" behindDoc="0" locked="0" layoutInCell="1" allowOverlap="1" wp14:anchorId="6024CCB4" wp14:editId="5A77F116">
            <wp:simplePos x="0" y="0"/>
            <wp:positionH relativeFrom="column">
              <wp:posOffset>7444105</wp:posOffset>
            </wp:positionH>
            <wp:positionV relativeFrom="paragraph">
              <wp:posOffset>1743075</wp:posOffset>
            </wp:positionV>
            <wp:extent cx="914400" cy="914400"/>
            <wp:effectExtent l="0" t="0" r="0" b="0"/>
            <wp:wrapNone/>
            <wp:docPr id="888611146"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914400" cy="914400"/>
                    </a:xfrm>
                    <a:prstGeom prst="rect">
                      <a:avLst/>
                    </a:prstGeom>
                  </pic:spPr>
                </pic:pic>
              </a:graphicData>
            </a:graphic>
          </wp:anchor>
        </w:drawing>
      </w:r>
      <w:r w:rsidR="002F1B62">
        <w:rPr>
          <w:noProof/>
          <w14:ligatures w14:val="none"/>
        </w:rPr>
        <w:drawing>
          <wp:anchor distT="0" distB="0" distL="114300" distR="114300" simplePos="0" relativeHeight="251658245" behindDoc="0" locked="0" layoutInCell="1" allowOverlap="1" wp14:anchorId="010AE32D" wp14:editId="4668C856">
            <wp:simplePos x="0" y="0"/>
            <wp:positionH relativeFrom="column">
              <wp:posOffset>13095605</wp:posOffset>
            </wp:positionH>
            <wp:positionV relativeFrom="paragraph">
              <wp:posOffset>1590675</wp:posOffset>
            </wp:positionV>
            <wp:extent cx="914400" cy="914400"/>
            <wp:effectExtent l="0" t="0" r="0" b="0"/>
            <wp:wrapNone/>
            <wp:docPr id="776572398"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r w:rsidR="002F1B62">
        <w:rPr>
          <w:noProof/>
          <w14:ligatures w14:val="none"/>
        </w:rPr>
        <w:drawing>
          <wp:anchor distT="0" distB="0" distL="114300" distR="114300" simplePos="0" relativeHeight="251658246" behindDoc="0" locked="0" layoutInCell="1" allowOverlap="1" wp14:anchorId="0D480B44" wp14:editId="131730A7">
            <wp:simplePos x="0" y="0"/>
            <wp:positionH relativeFrom="column">
              <wp:posOffset>7291705</wp:posOffset>
            </wp:positionH>
            <wp:positionV relativeFrom="paragraph">
              <wp:posOffset>1590675</wp:posOffset>
            </wp:positionV>
            <wp:extent cx="914400" cy="914400"/>
            <wp:effectExtent l="0" t="0" r="0" b="0"/>
            <wp:wrapNone/>
            <wp:docPr id="1359232373"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914400" cy="914400"/>
                    </a:xfrm>
                    <a:prstGeom prst="rect">
                      <a:avLst/>
                    </a:prstGeom>
                  </pic:spPr>
                </pic:pic>
              </a:graphicData>
            </a:graphic>
          </wp:anchor>
        </w:drawing>
      </w:r>
      <w:r w:rsidR="002C2F69">
        <w:rPr>
          <w:noProof/>
          <w14:ligatures w14:val="none"/>
        </w:rPr>
        <mc:AlternateContent>
          <mc:Choice Requires="wps">
            <w:drawing>
              <wp:anchor distT="0" distB="0" distL="114300" distR="114300" simplePos="0" relativeHeight="251658243" behindDoc="1" locked="0" layoutInCell="1" allowOverlap="1" wp14:anchorId="384F919C" wp14:editId="0A816288">
                <wp:simplePos x="0" y="0"/>
                <wp:positionH relativeFrom="column">
                  <wp:posOffset>3303905</wp:posOffset>
                </wp:positionH>
                <wp:positionV relativeFrom="paragraph">
                  <wp:posOffset>0</wp:posOffset>
                </wp:positionV>
                <wp:extent cx="3130550" cy="2247900"/>
                <wp:effectExtent l="0" t="0" r="12700" b="19050"/>
                <wp:wrapTight wrapText="bothSides">
                  <wp:wrapPolygon edited="0">
                    <wp:start x="1709" y="0"/>
                    <wp:lineTo x="0" y="1098"/>
                    <wp:lineTo x="0" y="19403"/>
                    <wp:lineTo x="394" y="20685"/>
                    <wp:lineTo x="1446" y="21600"/>
                    <wp:lineTo x="1577" y="21600"/>
                    <wp:lineTo x="19979" y="21600"/>
                    <wp:lineTo x="20110" y="21600"/>
                    <wp:lineTo x="21162" y="20685"/>
                    <wp:lineTo x="21556" y="19403"/>
                    <wp:lineTo x="21556" y="1098"/>
                    <wp:lineTo x="19847" y="0"/>
                    <wp:lineTo x="1709" y="0"/>
                  </wp:wrapPolygon>
                </wp:wrapTight>
                <wp:docPr id="8" name="Rectangle: Rounded Corners 7">
                  <a:extLst xmlns:a="http://schemas.openxmlformats.org/drawingml/2006/main">
                    <a:ext uri="{FF2B5EF4-FFF2-40B4-BE49-F238E27FC236}">
                      <a16:creationId xmlns:a16="http://schemas.microsoft.com/office/drawing/2014/main" id="{3B36CECB-C947-1026-4291-A00A57C37AD9}"/>
                    </a:ext>
                  </a:extLst>
                </wp:docPr>
                <wp:cNvGraphicFramePr/>
                <a:graphic xmlns:a="http://schemas.openxmlformats.org/drawingml/2006/main">
                  <a:graphicData uri="http://schemas.microsoft.com/office/word/2010/wordprocessingShape">
                    <wps:wsp>
                      <wps:cNvSpPr/>
                      <wps:spPr>
                        <a:xfrm>
                          <a:off x="0" y="0"/>
                          <a:ext cx="3130550" cy="224790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2900725A" w14:textId="77777777" w:rsidR="002C2F69" w:rsidRPr="002C2F69" w:rsidRDefault="002C2F69" w:rsidP="002C2F69">
                            <w:pPr>
                              <w:spacing w:line="270" w:lineRule="exact"/>
                              <w:jc w:val="center"/>
                              <w:textAlignment w:val="baseline"/>
                              <w:rPr>
                                <w:rFonts w:ascii="Poppins" w:eastAsia="+mn-ea" w:hAnsi="Poppins" w:cs="Poppins"/>
                                <w:b/>
                                <w:bCs/>
                                <w:color w:val="434544"/>
                                <w:kern w:val="24"/>
                                <w14:ligatures w14:val="none"/>
                              </w:rPr>
                            </w:pPr>
                            <w:r w:rsidRPr="002C2F69">
                              <w:rPr>
                                <w:rFonts w:ascii="Poppins" w:eastAsia="+mn-ea" w:hAnsi="Poppins" w:cs="Poppins"/>
                                <w:b/>
                                <w:bCs/>
                                <w:color w:val="434544"/>
                                <w:kern w:val="24"/>
                                <w:u w:val="single"/>
                              </w:rPr>
                              <w:t>Outage</w:t>
                            </w:r>
                            <w:r w:rsidRPr="002C2F69">
                              <w:rPr>
                                <w:rFonts w:ascii="Times New Roman" w:eastAsia="+mn-ea" w:hAnsi="Times New Roman" w:cs="Times New Roman"/>
                                <w:b/>
                                <w:bCs/>
                                <w:color w:val="434544"/>
                                <w:kern w:val="24"/>
                                <w:u w:val="single"/>
                                <w:lang w:val="en-US"/>
                              </w:rPr>
                              <w:t>​</w:t>
                            </w:r>
                            <w:r w:rsidRPr="002C2F69">
                              <w:rPr>
                                <w:rFonts w:ascii="Poppins" w:eastAsia="+mn-ea" w:hAnsi="Poppins" w:cs="Poppins"/>
                                <w:b/>
                                <w:bCs/>
                                <w:color w:val="434544"/>
                                <w:kern w:val="24"/>
                                <w:u w:val="single"/>
                                <w:lang w:val="en-US"/>
                              </w:rPr>
                              <w:t xml:space="preserve"> Declaration</w:t>
                            </w:r>
                          </w:p>
                          <w:p w14:paraId="112FBE24" w14:textId="77777777"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Area of code: </w:t>
                            </w:r>
                            <w:r w:rsidRPr="002C2F69">
                              <w:rPr>
                                <w:rFonts w:ascii="Poppins" w:eastAsia="Segoe UI" w:hAnsi="Poppins" w:cs="Poppins"/>
                                <w:color w:val="434544"/>
                                <w:kern w:val="24"/>
                              </w:rPr>
                              <w:t>TBC</w:t>
                            </w:r>
                            <w:r w:rsidRPr="002C2F69">
                              <w:rPr>
                                <w:rFonts w:ascii="Times New Roman" w:eastAsia="Segoe UI" w:hAnsi="Times New Roman" w:cs="Times New Roman"/>
                                <w:color w:val="FF00FF"/>
                                <w:kern w:val="24"/>
                              </w:rPr>
                              <w:t>​</w:t>
                            </w:r>
                          </w:p>
                          <w:p w14:paraId="6F9E1D94" w14:textId="5221F1D0"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Purpose: </w:t>
                            </w:r>
                            <w:r w:rsidRPr="002C2F69">
                              <w:rPr>
                                <w:rFonts w:ascii="Poppins" w:eastAsia="Segoe UI" w:hAnsi="Poppins" w:cs="Poppins"/>
                                <w:color w:val="434544"/>
                                <w:kern w:val="24"/>
                              </w:rPr>
                              <w:t>In the event of a space weather Notification being issued by NESO, Generators and Interconnector</w:t>
                            </w:r>
                            <w:ins w:id="57" w:author="Claire Goult [NESO]" w:date="2025-08-13T14:43:00Z" w16du:dateUtc="2025-08-13T13:43:00Z">
                              <w:r w:rsidR="00FA726F">
                                <w:rPr>
                                  <w:rFonts w:ascii="Poppins" w:eastAsia="Segoe UI" w:hAnsi="Poppins" w:cs="Poppins"/>
                                  <w:color w:val="434544"/>
                                  <w:kern w:val="24"/>
                                </w:rPr>
                                <w:t xml:space="preserve"> Ow</w:t>
                              </w:r>
                            </w:ins>
                            <w:ins w:id="58" w:author="Claire Goult [NESO]" w:date="2025-08-13T15:17:00Z" w16du:dateUtc="2025-08-13T14:17:00Z">
                              <w:r w:rsidR="00BF6D83">
                                <w:rPr>
                                  <w:rFonts w:ascii="Poppins" w:eastAsia="Segoe UI" w:hAnsi="Poppins" w:cs="Poppins"/>
                                  <w:color w:val="434544"/>
                                  <w:kern w:val="24"/>
                                </w:rPr>
                                <w:t>ne</w:t>
                              </w:r>
                            </w:ins>
                            <w:ins w:id="59" w:author="Claire Goult [NESO]" w:date="2025-08-13T14:43:00Z" w16du:dateUtc="2025-08-13T13:43:00Z">
                              <w:r w:rsidR="00FA726F">
                                <w:rPr>
                                  <w:rFonts w:ascii="Poppins" w:eastAsia="Segoe UI" w:hAnsi="Poppins" w:cs="Poppins"/>
                                  <w:color w:val="434544"/>
                                  <w:kern w:val="24"/>
                                </w:rPr>
                                <w:t>r</w:t>
                              </w:r>
                              <w:r w:rsidR="00ED0855">
                                <w:rPr>
                                  <w:rFonts w:ascii="Poppins" w:eastAsia="Segoe UI" w:hAnsi="Poppins" w:cs="Poppins"/>
                                  <w:color w:val="434544"/>
                                  <w:kern w:val="24"/>
                                </w:rPr>
                                <w:t>s</w:t>
                              </w:r>
                            </w:ins>
                            <w:del w:id="60" w:author="Claire Goult [NESO]" w:date="2025-08-13T14:43:00Z" w16du:dateUtc="2025-08-13T13:43:00Z">
                              <w:r w:rsidRPr="002C2F69" w:rsidDel="00FA726F">
                                <w:rPr>
                                  <w:rFonts w:ascii="Poppins" w:eastAsia="Segoe UI" w:hAnsi="Poppins" w:cs="Poppins"/>
                                  <w:color w:val="434544"/>
                                  <w:kern w:val="24"/>
                                </w:rPr>
                                <w:delText>s</w:delText>
                              </w:r>
                            </w:del>
                            <w:r w:rsidRPr="002C2F69">
                              <w:rPr>
                                <w:rFonts w:ascii="Poppins" w:eastAsia="Segoe UI" w:hAnsi="Poppins" w:cs="Poppins"/>
                                <w:color w:val="434544"/>
                                <w:kern w:val="24"/>
                              </w:rPr>
                              <w:t xml:space="preserve"> will issue an Outage Declaration to NESO setting out their anticipated availability during and after a severe space weather event.</w:t>
                            </w:r>
                            <w:r w:rsidRPr="002C2F69">
                              <w:rPr>
                                <w:rFonts w:ascii="Times New Roman" w:eastAsia="Segoe UI" w:hAnsi="Times New Roman" w:cs="Times New Roman"/>
                                <w:color w:val="FF00FF"/>
                                <w:kern w:val="24"/>
                              </w:rPr>
                              <w:t>​</w:t>
                            </w:r>
                            <w:r w:rsidR="001903FF" w:rsidRPr="001903FF">
                              <w:rPr>
                                <w:noProof/>
                                <w14:ligatures w14:val="none"/>
                              </w:rPr>
                              <w:t xml:space="preserve"> </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84F919C" id="Rectangle: Rounded Corners 7" o:spid="_x0000_s1042" style="position:absolute;margin-left:260.15pt;margin-top:0;width:246.5pt;height:177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" fillcolor="#ead1e2" strokecolor="#6c6c6c" strokeweight="1pt">
                <v:stroke joinstyle="miter"/>
                <v:textbox>
                  <w:txbxContent>
                    <w:p w14:paraId="2900725A" w14:textId="77777777" w:rsidR="002C2F69" w:rsidRPr="002C2F69" w:rsidRDefault="002C2F69" w:rsidP="002C2F69">
                      <w:pPr>
                        <w:spacing w:line="270" w:lineRule="exact"/>
                        <w:jc w:val="center"/>
                        <w:textAlignment w:val="baseline"/>
                        <w:rPr>
                          <w:rFonts w:ascii="Poppins" w:eastAsia="+mn-ea" w:hAnsi="Poppins" w:cs="Poppins"/>
                          <w:b/>
                          <w:bCs/>
                          <w:color w:val="434544"/>
                          <w:kern w:val="24"/>
                          <w14:ligatures w14:val="none"/>
                        </w:rPr>
                      </w:pPr>
                      <w:r w:rsidRPr="002C2F69">
                        <w:rPr>
                          <w:rFonts w:ascii="Poppins" w:eastAsia="+mn-ea" w:hAnsi="Poppins" w:cs="Poppins"/>
                          <w:b/>
                          <w:bCs/>
                          <w:color w:val="434544"/>
                          <w:kern w:val="24"/>
                          <w:u w:val="single"/>
                        </w:rPr>
                        <w:t>Outage</w:t>
                      </w:r>
                      <w:r w:rsidRPr="002C2F69">
                        <w:rPr>
                          <w:rFonts w:ascii="Times New Roman" w:eastAsia="+mn-ea" w:hAnsi="Times New Roman" w:cs="Times New Roman"/>
                          <w:b/>
                          <w:bCs/>
                          <w:color w:val="434544"/>
                          <w:kern w:val="24"/>
                          <w:u w:val="single"/>
                          <w:lang w:val="en-US"/>
                        </w:rPr>
                        <w:t>​</w:t>
                      </w:r>
                      <w:r w:rsidRPr="002C2F69">
                        <w:rPr>
                          <w:rFonts w:ascii="Poppins" w:eastAsia="+mn-ea" w:hAnsi="Poppins" w:cs="Poppins"/>
                          <w:b/>
                          <w:bCs/>
                          <w:color w:val="434544"/>
                          <w:kern w:val="24"/>
                          <w:u w:val="single"/>
                          <w:lang w:val="en-US"/>
                        </w:rPr>
                        <w:t xml:space="preserve"> Declaration</w:t>
                      </w:r>
                    </w:p>
                    <w:p w14:paraId="112FBE24" w14:textId="77777777"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Area of code: </w:t>
                      </w:r>
                      <w:r w:rsidRPr="002C2F69">
                        <w:rPr>
                          <w:rFonts w:ascii="Poppins" w:eastAsia="Segoe UI" w:hAnsi="Poppins" w:cs="Poppins"/>
                          <w:color w:val="434544"/>
                          <w:kern w:val="24"/>
                        </w:rPr>
                        <w:t>TBC</w:t>
                      </w:r>
                      <w:r w:rsidRPr="002C2F69">
                        <w:rPr>
                          <w:rFonts w:ascii="Times New Roman" w:eastAsia="Segoe UI" w:hAnsi="Times New Roman" w:cs="Times New Roman"/>
                          <w:color w:val="FF00FF"/>
                          <w:kern w:val="24"/>
                        </w:rPr>
                        <w:t>​</w:t>
                      </w:r>
                    </w:p>
                    <w:p w14:paraId="6F9E1D94" w14:textId="5221F1D0" w:rsidR="002C2F69" w:rsidRPr="002C2F69" w:rsidRDefault="002C2F69" w:rsidP="002C2F69">
                      <w:pPr>
                        <w:spacing w:line="270" w:lineRule="exact"/>
                        <w:textAlignment w:val="baseline"/>
                        <w:rPr>
                          <w:rFonts w:ascii="Poppins" w:eastAsia="Segoe UI" w:hAnsi="Poppins" w:cs="Poppins"/>
                          <w:b/>
                          <w:bCs/>
                          <w:color w:val="434544"/>
                          <w:kern w:val="24"/>
                        </w:rPr>
                      </w:pPr>
                      <w:r w:rsidRPr="002C2F69">
                        <w:rPr>
                          <w:rFonts w:ascii="Poppins" w:eastAsia="Segoe UI" w:hAnsi="Poppins" w:cs="Poppins"/>
                          <w:b/>
                          <w:bCs/>
                          <w:color w:val="434544"/>
                          <w:kern w:val="24"/>
                        </w:rPr>
                        <w:t xml:space="preserve">Purpose: </w:t>
                      </w:r>
                      <w:r w:rsidRPr="002C2F69">
                        <w:rPr>
                          <w:rFonts w:ascii="Poppins" w:eastAsia="Segoe UI" w:hAnsi="Poppins" w:cs="Poppins"/>
                          <w:color w:val="434544"/>
                          <w:kern w:val="24"/>
                        </w:rPr>
                        <w:t>In the event of a space weather Notification being issued by NESO, Generators and Interconnector</w:t>
                      </w:r>
                      <w:ins w:id="61" w:author="Claire Goult [NESO]" w:date="2025-08-13T14:43:00Z" w16du:dateUtc="2025-08-13T13:43:00Z">
                        <w:r w:rsidR="00FA726F">
                          <w:rPr>
                            <w:rFonts w:ascii="Poppins" w:eastAsia="Segoe UI" w:hAnsi="Poppins" w:cs="Poppins"/>
                            <w:color w:val="434544"/>
                            <w:kern w:val="24"/>
                          </w:rPr>
                          <w:t xml:space="preserve"> Ow</w:t>
                        </w:r>
                      </w:ins>
                      <w:ins w:id="62" w:author="Claire Goult [NESO]" w:date="2025-08-13T15:17:00Z" w16du:dateUtc="2025-08-13T14:17:00Z">
                        <w:r w:rsidR="00BF6D83">
                          <w:rPr>
                            <w:rFonts w:ascii="Poppins" w:eastAsia="Segoe UI" w:hAnsi="Poppins" w:cs="Poppins"/>
                            <w:color w:val="434544"/>
                            <w:kern w:val="24"/>
                          </w:rPr>
                          <w:t>ne</w:t>
                        </w:r>
                      </w:ins>
                      <w:ins w:id="63" w:author="Claire Goult [NESO]" w:date="2025-08-13T14:43:00Z" w16du:dateUtc="2025-08-13T13:43:00Z">
                        <w:r w:rsidR="00FA726F">
                          <w:rPr>
                            <w:rFonts w:ascii="Poppins" w:eastAsia="Segoe UI" w:hAnsi="Poppins" w:cs="Poppins"/>
                            <w:color w:val="434544"/>
                            <w:kern w:val="24"/>
                          </w:rPr>
                          <w:t>r</w:t>
                        </w:r>
                        <w:r w:rsidR="00ED0855">
                          <w:rPr>
                            <w:rFonts w:ascii="Poppins" w:eastAsia="Segoe UI" w:hAnsi="Poppins" w:cs="Poppins"/>
                            <w:color w:val="434544"/>
                            <w:kern w:val="24"/>
                          </w:rPr>
                          <w:t>s</w:t>
                        </w:r>
                      </w:ins>
                      <w:del w:id="64" w:author="Claire Goult [NESO]" w:date="2025-08-13T14:43:00Z" w16du:dateUtc="2025-08-13T13:43:00Z">
                        <w:r w:rsidRPr="002C2F69" w:rsidDel="00FA726F">
                          <w:rPr>
                            <w:rFonts w:ascii="Poppins" w:eastAsia="Segoe UI" w:hAnsi="Poppins" w:cs="Poppins"/>
                            <w:color w:val="434544"/>
                            <w:kern w:val="24"/>
                          </w:rPr>
                          <w:delText>s</w:delText>
                        </w:r>
                      </w:del>
                      <w:r w:rsidRPr="002C2F69">
                        <w:rPr>
                          <w:rFonts w:ascii="Poppins" w:eastAsia="Segoe UI" w:hAnsi="Poppins" w:cs="Poppins"/>
                          <w:color w:val="434544"/>
                          <w:kern w:val="24"/>
                        </w:rPr>
                        <w:t xml:space="preserve"> will issue an Outage Declaration to NESO setting out their anticipated availability during and after a severe space weather event.</w:t>
                      </w:r>
                      <w:r w:rsidRPr="002C2F69">
                        <w:rPr>
                          <w:rFonts w:ascii="Times New Roman" w:eastAsia="Segoe UI" w:hAnsi="Times New Roman" w:cs="Times New Roman"/>
                          <w:color w:val="FF00FF"/>
                          <w:kern w:val="24"/>
                        </w:rPr>
                        <w:t>​</w:t>
                      </w:r>
                      <w:r w:rsidR="001903FF" w:rsidRPr="001903FF">
                        <w:rPr>
                          <w:noProof/>
                          <w14:ligatures w14:val="none"/>
                        </w:rPr>
                        <w:t xml:space="preserve"> </w:t>
                      </w:r>
                    </w:p>
                  </w:txbxContent>
                </v:textbox>
                <w10:wrap type="tight"/>
              </v:roundrect>
            </w:pict>
          </mc:Fallback>
        </mc:AlternateContent>
      </w:r>
    </w:p>
    <w:p w14:paraId="281ABCBF" w14:textId="0ECA9637" w:rsidR="00561583" w:rsidRPr="00561583" w:rsidRDefault="00561583" w:rsidP="00561583">
      <w:pPr>
        <w:rPr>
          <w:rFonts w:ascii="Poppins" w:eastAsia="Poppins" w:hAnsi="Poppins" w:cs="Poppins"/>
          <w:noProof/>
        </w:rPr>
      </w:pPr>
      <w:r w:rsidRPr="00561583">
        <w:rPr>
          <w:rFonts w:ascii="Poppins" w:eastAsia="Poppins" w:hAnsi="Poppins" w:cs="Poppins"/>
          <w:noProof/>
        </w:rPr>
        <w:t>The Proposer indicated</w:t>
      </w:r>
      <w:r w:rsidR="00532E2F">
        <w:rPr>
          <w:rFonts w:ascii="Poppins" w:eastAsia="Poppins" w:hAnsi="Poppins" w:cs="Poppins"/>
          <w:noProof/>
        </w:rPr>
        <w:t xml:space="preserve"> to the Workgroup</w:t>
      </w:r>
      <w:r w:rsidRPr="00561583">
        <w:rPr>
          <w:rFonts w:ascii="Poppins" w:eastAsia="Poppins" w:hAnsi="Poppins" w:cs="Poppins"/>
          <w:noProof/>
        </w:rPr>
        <w:t xml:space="preserve"> that </w:t>
      </w:r>
      <w:r w:rsidR="006C295E">
        <w:rPr>
          <w:rFonts w:ascii="Poppins" w:eastAsia="Poppins" w:hAnsi="Poppins" w:cs="Poppins"/>
          <w:noProof/>
        </w:rPr>
        <w:t xml:space="preserve">neither of these two options would be taken forward as </w:t>
      </w:r>
      <w:r w:rsidRPr="00561583">
        <w:rPr>
          <w:rFonts w:ascii="Poppins" w:eastAsia="Poppins" w:hAnsi="Poppins" w:cs="Poppins"/>
          <w:noProof/>
        </w:rPr>
        <w:t xml:space="preserve">the following option is now considered to be more suitable, and the final proposal is based solely on this </w:t>
      </w:r>
      <w:commentRangeStart w:id="65"/>
      <w:r w:rsidRPr="00561583">
        <w:rPr>
          <w:rFonts w:ascii="Poppins" w:eastAsia="Poppins" w:hAnsi="Poppins" w:cs="Poppins"/>
          <w:noProof/>
        </w:rPr>
        <w:t>option.</w:t>
      </w:r>
      <w:commentRangeEnd w:id="65"/>
      <w:r w:rsidR="00AC1B3E">
        <w:rPr>
          <w:rStyle w:val="CommentReference"/>
        </w:rPr>
        <w:commentReference w:id="65"/>
      </w:r>
    </w:p>
    <w:p w14:paraId="23E890C4" w14:textId="4BEB6CAD" w:rsidR="00525009" w:rsidRDefault="00ED0855" w:rsidP="3B496362">
      <w:pPr>
        <w:spacing w:line="240" w:lineRule="auto"/>
        <w:rPr>
          <w:rFonts w:ascii="Poppins" w:eastAsia="Poppins" w:hAnsi="Poppins" w:cs="Poppins"/>
          <w:noProof/>
          <w:highlight w:val="yellow"/>
        </w:rPr>
      </w:pPr>
      <w:r>
        <w:rPr>
          <w:noProof/>
          <w14:ligatures w14:val="none"/>
        </w:rPr>
        <mc:AlternateContent>
          <mc:Choice Requires="wps">
            <w:drawing>
              <wp:anchor distT="0" distB="0" distL="114300" distR="114300" simplePos="0" relativeHeight="251658252" behindDoc="1" locked="0" layoutInCell="1" allowOverlap="1" wp14:anchorId="440DC309" wp14:editId="00A054AA">
                <wp:simplePos x="0" y="0"/>
                <wp:positionH relativeFrom="column">
                  <wp:posOffset>2075180</wp:posOffset>
                </wp:positionH>
                <wp:positionV relativeFrom="paragraph">
                  <wp:posOffset>1889125</wp:posOffset>
                </wp:positionV>
                <wp:extent cx="2266950" cy="2770505"/>
                <wp:effectExtent l="0" t="0" r="19050" b="10795"/>
                <wp:wrapTight wrapText="bothSides">
                  <wp:wrapPolygon edited="0">
                    <wp:start x="2360" y="0"/>
                    <wp:lineTo x="0" y="891"/>
                    <wp:lineTo x="0" y="20050"/>
                    <wp:lineTo x="1634" y="21387"/>
                    <wp:lineTo x="2178" y="21536"/>
                    <wp:lineTo x="19422" y="21536"/>
                    <wp:lineTo x="19966" y="21387"/>
                    <wp:lineTo x="21600" y="20050"/>
                    <wp:lineTo x="21600" y="891"/>
                    <wp:lineTo x="19240" y="0"/>
                    <wp:lineTo x="2360" y="0"/>
                  </wp:wrapPolygon>
                </wp:wrapTight>
                <wp:docPr id="228303932" name="Rectangle: Rounded Corners 8"/>
                <wp:cNvGraphicFramePr/>
                <a:graphic xmlns:a="http://schemas.openxmlformats.org/drawingml/2006/main">
                  <a:graphicData uri="http://schemas.microsoft.com/office/word/2010/wordprocessingShape">
                    <wps:wsp>
                      <wps:cNvSpPr/>
                      <wps:spPr>
                        <a:xfrm>
                          <a:off x="0" y="0"/>
                          <a:ext cx="2266950" cy="2770505"/>
                        </a:xfrm>
                        <a:prstGeom prst="roundRect">
                          <a:avLst/>
                        </a:prstGeom>
                        <a:solidFill>
                          <a:srgbClr val="793763">
                            <a:lumMod val="75000"/>
                          </a:srgbClr>
                        </a:solidFill>
                        <a:ln w="12700" cap="flat" cmpd="sng" algn="ctr">
                          <a:solidFill>
                            <a:srgbClr val="FF00FF">
                              <a:shade val="15000"/>
                            </a:srgbClr>
                          </a:solidFill>
                          <a:prstDash val="solid"/>
                          <a:miter lim="800000"/>
                        </a:ln>
                        <a:effectLst/>
                      </wps:spPr>
                      <wps:txbx>
                        <w:txbxContent>
                          <w:p w14:paraId="47F7E60D" w14:textId="647CEA25" w:rsidR="00C27250" w:rsidRDefault="00C27250" w:rsidP="00C27250">
                            <w:pPr>
                              <w:spacing w:line="360" w:lineRule="auto"/>
                              <w:jc w:val="center"/>
                              <w:textAlignment w:val="baseline"/>
                              <w:rPr>
                                <w:rFonts w:ascii="Poppins" w:eastAsia="+mn-ea" w:hAnsi="Poppins" w:cs="Poppins"/>
                                <w:color w:val="FFFFFF"/>
                                <w:kern w:val="24"/>
                                <w:sz w:val="28"/>
                                <w:szCs w:val="28"/>
                                <w14:ligatures w14:val="none"/>
                              </w:rPr>
                            </w:pPr>
                            <w:r w:rsidRPr="00C27250">
                              <w:rPr>
                                <w:rFonts w:ascii="Poppins" w:eastAsia="+mn-ea" w:hAnsi="Poppins" w:cs="Poppins"/>
                                <w:color w:val="FFFFFF"/>
                                <w:kern w:val="24"/>
                              </w:rPr>
                              <w:t>Generators and Interconnector</w:t>
                            </w:r>
                            <w:ins w:id="66" w:author="Claire Goult [NESO]" w:date="2025-08-13T14:44:00Z" w16du:dateUtc="2025-08-13T13:44:00Z">
                              <w:r w:rsidR="000E74DE">
                                <w:rPr>
                                  <w:rFonts w:ascii="Poppins" w:eastAsia="+mn-ea" w:hAnsi="Poppins" w:cs="Poppins"/>
                                  <w:color w:val="FFFFFF"/>
                                  <w:kern w:val="24"/>
                                </w:rPr>
                                <w:t xml:space="preserve"> Owner</w:t>
                              </w:r>
                            </w:ins>
                            <w:r w:rsidRPr="00C27250">
                              <w:rPr>
                                <w:rFonts w:ascii="Poppins" w:eastAsia="+mn-ea" w:hAnsi="Poppins" w:cs="Poppins"/>
                                <w:color w:val="FFFFFF"/>
                                <w:kern w:val="24"/>
                              </w:rPr>
                              <w:t xml:space="preserve">s issue a </w:t>
                            </w:r>
                            <w:r w:rsidRPr="00C27250">
                              <w:rPr>
                                <w:rFonts w:ascii="Poppins" w:eastAsia="+mn-ea" w:hAnsi="Poppins" w:cs="Poppins"/>
                                <w:b/>
                                <w:bCs/>
                                <w:color w:val="FFFFFF"/>
                                <w:kern w:val="24"/>
                              </w:rPr>
                              <w:t xml:space="preserve">Space Weather Output Useable Declaration </w:t>
                            </w:r>
                            <w:r w:rsidRPr="00C27250">
                              <w:rPr>
                                <w:rFonts w:ascii="Poppins" w:eastAsia="+mn-ea" w:hAnsi="Poppins" w:cs="Poppins"/>
                                <w:color w:val="FFFFFF"/>
                                <w:kern w:val="24"/>
                              </w:rPr>
                              <w:t>to NESO within 3 hours of a receiving the Space Weather Prepare</w:t>
                            </w:r>
                            <w:r>
                              <w:rPr>
                                <w:rFonts w:ascii="Poppins" w:eastAsia="+mn-ea" w:hAnsi="Poppins" w:cs="Poppins"/>
                                <w:color w:val="FFFFFF"/>
                                <w:kern w:val="24"/>
                                <w:sz w:val="28"/>
                                <w:szCs w:val="28"/>
                              </w:rPr>
                              <w:t xml:space="preserve"> </w:t>
                            </w:r>
                            <w:r w:rsidRPr="00C27250">
                              <w:rPr>
                                <w:rFonts w:ascii="Poppins" w:eastAsia="+mn-ea" w:hAnsi="Poppins" w:cs="Poppins"/>
                                <w:color w:val="FFFFFF"/>
                                <w:kern w:val="24"/>
                              </w:rPr>
                              <w:t>Notification</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40DC309" id="Rectangle: Rounded Corners 8" o:spid="_x0000_s1043" style="position:absolute;margin-left:163.4pt;margin-top:148.75pt;width:178.5pt;height:218.15pt;z-index:-2516582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" fillcolor="#5b294a" strokecolor="#6c006c" strokeweight="1pt">
                <v:stroke joinstyle="miter"/>
                <v:textbox>
                  <w:txbxContent>
                    <w:p w14:paraId="47F7E60D" w14:textId="647CEA25" w:rsidR="00C27250" w:rsidRDefault="00C27250" w:rsidP="00C27250">
                      <w:pPr>
                        <w:spacing w:line="360" w:lineRule="auto"/>
                        <w:jc w:val="center"/>
                        <w:textAlignment w:val="baseline"/>
                        <w:rPr>
                          <w:rFonts w:ascii="Poppins" w:eastAsia="+mn-ea" w:hAnsi="Poppins" w:cs="Poppins"/>
                          <w:color w:val="FFFFFF"/>
                          <w:kern w:val="24"/>
                          <w:sz w:val="28"/>
                          <w:szCs w:val="28"/>
                          <w14:ligatures w14:val="none"/>
                        </w:rPr>
                      </w:pPr>
                      <w:r w:rsidRPr="00C27250">
                        <w:rPr>
                          <w:rFonts w:ascii="Poppins" w:eastAsia="+mn-ea" w:hAnsi="Poppins" w:cs="Poppins"/>
                          <w:color w:val="FFFFFF"/>
                          <w:kern w:val="24"/>
                        </w:rPr>
                        <w:t>Generators and Interconnector</w:t>
                      </w:r>
                      <w:ins w:id="67" w:author="Claire Goult [NESO]" w:date="2025-08-13T14:44:00Z" w16du:dateUtc="2025-08-13T13:44:00Z">
                        <w:r w:rsidR="000E74DE">
                          <w:rPr>
                            <w:rFonts w:ascii="Poppins" w:eastAsia="+mn-ea" w:hAnsi="Poppins" w:cs="Poppins"/>
                            <w:color w:val="FFFFFF"/>
                            <w:kern w:val="24"/>
                          </w:rPr>
                          <w:t xml:space="preserve"> Owner</w:t>
                        </w:r>
                      </w:ins>
                      <w:r w:rsidRPr="00C27250">
                        <w:rPr>
                          <w:rFonts w:ascii="Poppins" w:eastAsia="+mn-ea" w:hAnsi="Poppins" w:cs="Poppins"/>
                          <w:color w:val="FFFFFF"/>
                          <w:kern w:val="24"/>
                        </w:rPr>
                        <w:t xml:space="preserve">s issue a </w:t>
                      </w:r>
                      <w:r w:rsidRPr="00C27250">
                        <w:rPr>
                          <w:rFonts w:ascii="Poppins" w:eastAsia="+mn-ea" w:hAnsi="Poppins" w:cs="Poppins"/>
                          <w:b/>
                          <w:bCs/>
                          <w:color w:val="FFFFFF"/>
                          <w:kern w:val="24"/>
                        </w:rPr>
                        <w:t xml:space="preserve">Space Weather Output Useable Declaration </w:t>
                      </w:r>
                      <w:r w:rsidRPr="00C27250">
                        <w:rPr>
                          <w:rFonts w:ascii="Poppins" w:eastAsia="+mn-ea" w:hAnsi="Poppins" w:cs="Poppins"/>
                          <w:color w:val="FFFFFF"/>
                          <w:kern w:val="24"/>
                        </w:rPr>
                        <w:t>to NESO within 3 hours of a receiving the Space Weather Prepare</w:t>
                      </w:r>
                      <w:r>
                        <w:rPr>
                          <w:rFonts w:ascii="Poppins" w:eastAsia="+mn-ea" w:hAnsi="Poppins" w:cs="Poppins"/>
                          <w:color w:val="FFFFFF"/>
                          <w:kern w:val="24"/>
                          <w:sz w:val="28"/>
                          <w:szCs w:val="28"/>
                        </w:rPr>
                        <w:t xml:space="preserve"> </w:t>
                      </w:r>
                      <w:r w:rsidRPr="00C27250">
                        <w:rPr>
                          <w:rFonts w:ascii="Poppins" w:eastAsia="+mn-ea" w:hAnsi="Poppins" w:cs="Poppins"/>
                          <w:color w:val="FFFFFF"/>
                          <w:kern w:val="24"/>
                        </w:rPr>
                        <w:t>Notification</w:t>
                      </w:r>
                    </w:p>
                  </w:txbxContent>
                </v:textbox>
                <w10:wrap type="tight"/>
              </v:roundrect>
            </w:pict>
          </mc:Fallback>
        </mc:AlternateContent>
      </w:r>
      <w:r w:rsidR="006C295E">
        <w:rPr>
          <w:noProof/>
          <w14:ligatures w14:val="none"/>
        </w:rPr>
        <mc:AlternateContent>
          <mc:Choice Requires="wps">
            <w:drawing>
              <wp:anchor distT="0" distB="0" distL="114300" distR="114300" simplePos="0" relativeHeight="251658253" behindDoc="1" locked="0" layoutInCell="1" allowOverlap="1" wp14:anchorId="42CCDEE1" wp14:editId="5E4B8376">
                <wp:simplePos x="0" y="0"/>
                <wp:positionH relativeFrom="column">
                  <wp:posOffset>4683125</wp:posOffset>
                </wp:positionH>
                <wp:positionV relativeFrom="paragraph">
                  <wp:posOffset>2112010</wp:posOffset>
                </wp:positionV>
                <wp:extent cx="1955800" cy="2488565"/>
                <wp:effectExtent l="0" t="0" r="25400" b="26035"/>
                <wp:wrapTight wrapText="bothSides">
                  <wp:wrapPolygon edited="0">
                    <wp:start x="2314" y="0"/>
                    <wp:lineTo x="0" y="827"/>
                    <wp:lineTo x="0" y="19842"/>
                    <wp:lineTo x="842" y="21165"/>
                    <wp:lineTo x="1894" y="21661"/>
                    <wp:lineTo x="2104" y="21661"/>
                    <wp:lineTo x="19566" y="21661"/>
                    <wp:lineTo x="19777" y="21661"/>
                    <wp:lineTo x="20829" y="21165"/>
                    <wp:lineTo x="21670" y="20172"/>
                    <wp:lineTo x="21670" y="1157"/>
                    <wp:lineTo x="19566" y="0"/>
                    <wp:lineTo x="2314" y="0"/>
                  </wp:wrapPolygon>
                </wp:wrapTight>
                <wp:docPr id="11" name="Rectangle: Rounded Corners 10">
                  <a:extLst xmlns:a="http://schemas.openxmlformats.org/drawingml/2006/main">
                    <a:ext uri="{FF2B5EF4-FFF2-40B4-BE49-F238E27FC236}">
                      <a16:creationId xmlns:a16="http://schemas.microsoft.com/office/drawing/2014/main" id="{F7F27201-F7E5-54AC-D5C4-6F341A8A6F04}"/>
                    </a:ext>
                  </a:extLst>
                </wp:docPr>
                <wp:cNvGraphicFramePr/>
                <a:graphic xmlns:a="http://schemas.openxmlformats.org/drawingml/2006/main">
                  <a:graphicData uri="http://schemas.microsoft.com/office/word/2010/wordprocessingShape">
                    <wps:wsp>
                      <wps:cNvSpPr/>
                      <wps:spPr>
                        <a:xfrm>
                          <a:off x="0" y="0"/>
                          <a:ext cx="1955800" cy="2488565"/>
                        </a:xfrm>
                        <a:prstGeom prst="roundRect">
                          <a:avLst/>
                        </a:prstGeom>
                        <a:solidFill>
                          <a:srgbClr val="793763">
                            <a:lumMod val="60000"/>
                            <a:lumOff val="40000"/>
                          </a:srgbClr>
                        </a:solidFill>
                        <a:ln w="12700" cap="flat" cmpd="sng" algn="ctr">
                          <a:solidFill>
                            <a:srgbClr val="FF00FF">
                              <a:shade val="15000"/>
                            </a:srgbClr>
                          </a:solidFill>
                          <a:prstDash val="solid"/>
                          <a:miter lim="800000"/>
                        </a:ln>
                        <a:effectLst/>
                      </wps:spPr>
                      <wps:txbx>
                        <w:txbxContent>
                          <w:p w14:paraId="15032D5A" w14:textId="77777777" w:rsidR="003744B7" w:rsidRPr="003744B7" w:rsidRDefault="003744B7" w:rsidP="003744B7">
                            <w:pPr>
                              <w:spacing w:line="360" w:lineRule="auto"/>
                              <w:jc w:val="center"/>
                              <w:textAlignment w:val="baseline"/>
                              <w:rPr>
                                <w:rFonts w:ascii="Poppins" w:eastAsia="+mn-ea" w:hAnsi="Poppins" w:cs="Poppins"/>
                                <w:color w:val="3E0630"/>
                                <w:kern w:val="24"/>
                                <w14:ligatures w14:val="none"/>
                              </w:rPr>
                            </w:pPr>
                            <w:r w:rsidRPr="003744B7">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2CCDEE1" id="Rectangle: Rounded Corners 10" o:spid="_x0000_s1044" style="position:absolute;margin-left:368.75pt;margin-top:166.3pt;width:154pt;height:195.95pt;z-index:-251658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" fillcolor="#c075a7" strokecolor="#6c006c" strokeweight="1pt">
                <v:stroke joinstyle="miter"/>
                <v:textbox>
                  <w:txbxContent>
                    <w:p w14:paraId="15032D5A" w14:textId="77777777" w:rsidR="003744B7" w:rsidRPr="003744B7" w:rsidRDefault="003744B7" w:rsidP="003744B7">
                      <w:pPr>
                        <w:spacing w:line="360" w:lineRule="auto"/>
                        <w:jc w:val="center"/>
                        <w:textAlignment w:val="baseline"/>
                        <w:rPr>
                          <w:rFonts w:ascii="Poppins" w:eastAsia="+mn-ea" w:hAnsi="Poppins" w:cs="Poppins"/>
                          <w:color w:val="3E0630"/>
                          <w:kern w:val="24"/>
                          <w14:ligatures w14:val="none"/>
                        </w:rPr>
                      </w:pPr>
                      <w:r w:rsidRPr="003744B7">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v:textbox>
                <w10:wrap type="tight"/>
              </v:roundrect>
            </w:pict>
          </mc:Fallback>
        </mc:AlternateContent>
      </w:r>
      <w:r w:rsidR="00101CA3">
        <w:rPr>
          <w:noProof/>
          <w14:ligatures w14:val="none"/>
        </w:rPr>
        <mc:AlternateContent>
          <mc:Choice Requires="wps">
            <w:drawing>
              <wp:anchor distT="0" distB="0" distL="114300" distR="114300" simplePos="0" relativeHeight="251658255" behindDoc="0" locked="0" layoutInCell="1" allowOverlap="1" wp14:anchorId="6AD4A000" wp14:editId="22424525">
                <wp:simplePos x="0" y="0"/>
                <wp:positionH relativeFrom="column">
                  <wp:posOffset>4343400</wp:posOffset>
                </wp:positionH>
                <wp:positionV relativeFrom="paragraph">
                  <wp:posOffset>3225800</wp:posOffset>
                </wp:positionV>
                <wp:extent cx="412750" cy="304800"/>
                <wp:effectExtent l="0" t="19050" r="44450" b="38100"/>
                <wp:wrapNone/>
                <wp:docPr id="863654794" name="Arrow: Right 9"/>
                <wp:cNvGraphicFramePr/>
                <a:graphic xmlns:a="http://schemas.openxmlformats.org/drawingml/2006/main">
                  <a:graphicData uri="http://schemas.microsoft.com/office/word/2010/wordprocessingShape">
                    <wps:wsp>
                      <wps:cNvSpPr/>
                      <wps:spPr>
                        <a:xfrm>
                          <a:off x="0" y="0"/>
                          <a:ext cx="41275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00DDA7F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9" o:spid="_x0000_s1026" type="#_x0000_t13" style="position:absolute;margin-left:342pt;margin-top:254pt;width:32.5pt;height: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" adj="13625" fillcolor="#ead1e2" strokecolor="#6c6c6c" strokeweight="1pt"/>
            </w:pict>
          </mc:Fallback>
        </mc:AlternateContent>
      </w:r>
      <w:r w:rsidR="00101CA3">
        <w:rPr>
          <w:noProof/>
          <w14:ligatures w14:val="none"/>
        </w:rPr>
        <mc:AlternateContent>
          <mc:Choice Requires="wps">
            <w:drawing>
              <wp:anchor distT="0" distB="0" distL="114300" distR="114300" simplePos="0" relativeHeight="251658254" behindDoc="0" locked="0" layoutInCell="1" allowOverlap="1" wp14:anchorId="23C8BC4B" wp14:editId="26F97DC0">
                <wp:simplePos x="0" y="0"/>
                <wp:positionH relativeFrom="column">
                  <wp:posOffset>1767206</wp:posOffset>
                </wp:positionH>
                <wp:positionV relativeFrom="paragraph">
                  <wp:posOffset>3227705</wp:posOffset>
                </wp:positionV>
                <wp:extent cx="412750" cy="304800"/>
                <wp:effectExtent l="0" t="19050" r="44450" b="38100"/>
                <wp:wrapNone/>
                <wp:docPr id="10" name="Arrow: Right 9">
                  <a:extLst xmlns:a="http://schemas.openxmlformats.org/drawingml/2006/main">
                    <a:ext uri="{FF2B5EF4-FFF2-40B4-BE49-F238E27FC236}">
                      <a16:creationId xmlns:a16="http://schemas.microsoft.com/office/drawing/2014/main" id="{B5356563-DD2E-2665-BFD1-80D3024BD9CB}"/>
                    </a:ext>
                  </a:extLst>
                </wp:docPr>
                <wp:cNvGraphicFramePr/>
                <a:graphic xmlns:a="http://schemas.openxmlformats.org/drawingml/2006/main">
                  <a:graphicData uri="http://schemas.microsoft.com/office/word/2010/wordprocessingShape">
                    <wps:wsp>
                      <wps:cNvSpPr/>
                      <wps:spPr>
                        <a:xfrm>
                          <a:off x="0" y="0"/>
                          <a:ext cx="41275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2906A7CC" id="Arrow: Right 9" o:spid="_x0000_s1026" type="#_x0000_t13" style="position:absolute;margin-left:139.15pt;margin-top:254.15pt;width:32.5pt;height:24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" adj="13625" fillcolor="#ead1e2" strokecolor="#6c6c6c" strokeweight="1pt"/>
            </w:pict>
          </mc:Fallback>
        </mc:AlternateContent>
      </w:r>
      <w:r w:rsidR="003744B7">
        <w:rPr>
          <w:noProof/>
          <w14:ligatures w14:val="none"/>
        </w:rPr>
        <mc:AlternateContent>
          <mc:Choice Requires="wps">
            <w:drawing>
              <wp:anchor distT="0" distB="0" distL="114300" distR="114300" simplePos="0" relativeHeight="251658251" behindDoc="1" locked="0" layoutInCell="1" allowOverlap="1" wp14:anchorId="581B8532" wp14:editId="0BA57224">
                <wp:simplePos x="0" y="0"/>
                <wp:positionH relativeFrom="column">
                  <wp:posOffset>-226695</wp:posOffset>
                </wp:positionH>
                <wp:positionV relativeFrom="paragraph">
                  <wp:posOffset>2218055</wp:posOffset>
                </wp:positionV>
                <wp:extent cx="1993900" cy="2444750"/>
                <wp:effectExtent l="0" t="0" r="25400" b="12700"/>
                <wp:wrapTight wrapText="bothSides">
                  <wp:wrapPolygon edited="0">
                    <wp:start x="2270" y="0"/>
                    <wp:lineTo x="0" y="842"/>
                    <wp:lineTo x="0" y="20534"/>
                    <wp:lineTo x="2064" y="21544"/>
                    <wp:lineTo x="19605" y="21544"/>
                    <wp:lineTo x="21669" y="20534"/>
                    <wp:lineTo x="21669" y="842"/>
                    <wp:lineTo x="19399" y="0"/>
                    <wp:lineTo x="2270" y="0"/>
                  </wp:wrapPolygon>
                </wp:wrapTight>
                <wp:docPr id="1107546140" name="Rectangle: Rounded Corners 5"/>
                <wp:cNvGraphicFramePr/>
                <a:graphic xmlns:a="http://schemas.openxmlformats.org/drawingml/2006/main">
                  <a:graphicData uri="http://schemas.microsoft.com/office/word/2010/wordprocessingShape">
                    <wps:wsp>
                      <wps:cNvSpPr/>
                      <wps:spPr>
                        <a:xfrm>
                          <a:off x="0" y="0"/>
                          <a:ext cx="1993900" cy="2444750"/>
                        </a:xfrm>
                        <a:prstGeom prst="roundRect">
                          <a:avLst/>
                        </a:prstGeom>
                        <a:solidFill>
                          <a:srgbClr val="793763">
                            <a:lumMod val="50000"/>
                          </a:srgbClr>
                        </a:solidFill>
                        <a:ln w="12700" cap="flat" cmpd="sng" algn="ctr">
                          <a:solidFill>
                            <a:srgbClr val="FF00FF">
                              <a:shade val="15000"/>
                            </a:srgbClr>
                          </a:solidFill>
                          <a:prstDash val="solid"/>
                          <a:miter lim="800000"/>
                        </a:ln>
                        <a:effectLst/>
                      </wps:spPr>
                      <wps:txbx>
                        <w:txbxContent>
                          <w:p w14:paraId="1E9F1396" w14:textId="6399AEC4" w:rsidR="00B25ED5" w:rsidRPr="00B25ED5" w:rsidRDefault="00B25ED5" w:rsidP="00B25ED5">
                            <w:pPr>
                              <w:spacing w:line="360" w:lineRule="auto"/>
                              <w:jc w:val="center"/>
                              <w:textAlignment w:val="baseline"/>
                              <w:rPr>
                                <w:rFonts w:ascii="Poppins" w:eastAsia="+mn-ea" w:hAnsi="Poppins" w:cs="Poppins"/>
                                <w:color w:val="FFFFFF"/>
                                <w:kern w:val="24"/>
                                <w14:ligatures w14:val="none"/>
                              </w:rPr>
                            </w:pPr>
                            <w:r w:rsidRPr="00B25ED5">
                              <w:rPr>
                                <w:rFonts w:ascii="Poppins" w:eastAsia="+mn-ea" w:hAnsi="Poppins" w:cs="Poppins"/>
                                <w:color w:val="FFFFFF"/>
                                <w:kern w:val="24"/>
                              </w:rPr>
                              <w:t xml:space="preserve">NESO issues </w:t>
                            </w:r>
                            <w:r w:rsidRPr="00B25ED5">
                              <w:rPr>
                                <w:rFonts w:ascii="Poppins" w:eastAsia="+mn-ea" w:hAnsi="Poppins" w:cs="Poppins"/>
                                <w:b/>
                                <w:bCs/>
                                <w:color w:val="FFFFFF"/>
                                <w:kern w:val="24"/>
                              </w:rPr>
                              <w:t xml:space="preserve">a Space Weather Prepare Notification </w:t>
                            </w:r>
                            <w:r w:rsidRPr="00B25ED5">
                              <w:rPr>
                                <w:rFonts w:ascii="Poppins" w:eastAsia="+mn-ea" w:hAnsi="Poppins" w:cs="Poppins"/>
                                <w:color w:val="FFFFFF"/>
                                <w:kern w:val="24"/>
                              </w:rPr>
                              <w:t>to control centres and E</w:t>
                            </w:r>
                            <w:r w:rsidR="007D1B57">
                              <w:rPr>
                                <w:rFonts w:ascii="Poppins" w:eastAsia="+mn-ea" w:hAnsi="Poppins" w:cs="Poppins"/>
                                <w:color w:val="FFFFFF"/>
                                <w:kern w:val="24"/>
                              </w:rPr>
                              <w:t>ISO</w:t>
                            </w:r>
                            <w:r w:rsidRPr="00B25ED5">
                              <w:rPr>
                                <w:rFonts w:ascii="Poppins" w:eastAsia="+mn-ea" w:hAnsi="Poppins" w:cs="Poppins"/>
                                <w:color w:val="FFFFFF"/>
                                <w:kern w:val="24"/>
                              </w:rPr>
                              <w:t>s and posts the Notification on BMRS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81B8532" id="Rectangle: Rounded Corners 5" o:spid="_x0000_s1045" style="position:absolute;margin-left:-17.85pt;margin-top:174.65pt;width:157pt;height:192.5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" fillcolor="#3c1b31" strokecolor="#6c006c" strokeweight="1pt">
                <v:stroke joinstyle="miter"/>
                <v:textbox>
                  <w:txbxContent>
                    <w:p w14:paraId="1E9F1396" w14:textId="6399AEC4" w:rsidR="00B25ED5" w:rsidRPr="00B25ED5" w:rsidRDefault="00B25ED5" w:rsidP="00B25ED5">
                      <w:pPr>
                        <w:spacing w:line="360" w:lineRule="auto"/>
                        <w:jc w:val="center"/>
                        <w:textAlignment w:val="baseline"/>
                        <w:rPr>
                          <w:rFonts w:ascii="Poppins" w:eastAsia="+mn-ea" w:hAnsi="Poppins" w:cs="Poppins"/>
                          <w:color w:val="FFFFFF"/>
                          <w:kern w:val="24"/>
                          <w14:ligatures w14:val="none"/>
                        </w:rPr>
                      </w:pPr>
                      <w:r w:rsidRPr="00B25ED5">
                        <w:rPr>
                          <w:rFonts w:ascii="Poppins" w:eastAsia="+mn-ea" w:hAnsi="Poppins" w:cs="Poppins"/>
                          <w:color w:val="FFFFFF"/>
                          <w:kern w:val="24"/>
                        </w:rPr>
                        <w:t xml:space="preserve">NESO issues </w:t>
                      </w:r>
                      <w:r w:rsidRPr="00B25ED5">
                        <w:rPr>
                          <w:rFonts w:ascii="Poppins" w:eastAsia="+mn-ea" w:hAnsi="Poppins" w:cs="Poppins"/>
                          <w:b/>
                          <w:bCs/>
                          <w:color w:val="FFFFFF"/>
                          <w:kern w:val="24"/>
                        </w:rPr>
                        <w:t xml:space="preserve">a Space Weather Prepare Notification </w:t>
                      </w:r>
                      <w:r w:rsidRPr="00B25ED5">
                        <w:rPr>
                          <w:rFonts w:ascii="Poppins" w:eastAsia="+mn-ea" w:hAnsi="Poppins" w:cs="Poppins"/>
                          <w:color w:val="FFFFFF"/>
                          <w:kern w:val="24"/>
                        </w:rPr>
                        <w:t>to control centres and E</w:t>
                      </w:r>
                      <w:r w:rsidR="007D1B57">
                        <w:rPr>
                          <w:rFonts w:ascii="Poppins" w:eastAsia="+mn-ea" w:hAnsi="Poppins" w:cs="Poppins"/>
                          <w:color w:val="FFFFFF"/>
                          <w:kern w:val="24"/>
                        </w:rPr>
                        <w:t>ISO</w:t>
                      </w:r>
                      <w:r w:rsidRPr="00B25ED5">
                        <w:rPr>
                          <w:rFonts w:ascii="Poppins" w:eastAsia="+mn-ea" w:hAnsi="Poppins" w:cs="Poppins"/>
                          <w:color w:val="FFFFFF"/>
                          <w:kern w:val="24"/>
                        </w:rPr>
                        <w:t>s and posts the Notification on BMRS</w:t>
                      </w:r>
                    </w:p>
                  </w:txbxContent>
                </v:textbox>
                <w10:wrap type="tight"/>
              </v:roundrect>
            </w:pict>
          </mc:Fallback>
        </mc:AlternateContent>
      </w:r>
      <w:r w:rsidR="00EA442A">
        <w:rPr>
          <w:noProof/>
          <w14:ligatures w14:val="none"/>
        </w:rPr>
        <mc:AlternateContent>
          <mc:Choice Requires="wps">
            <w:drawing>
              <wp:anchor distT="0" distB="0" distL="114300" distR="114300" simplePos="0" relativeHeight="251658250" behindDoc="1" locked="0" layoutInCell="1" allowOverlap="1" wp14:anchorId="4AA467BD" wp14:editId="2973A275">
                <wp:simplePos x="0" y="0"/>
                <wp:positionH relativeFrom="column">
                  <wp:posOffset>-328295</wp:posOffset>
                </wp:positionH>
                <wp:positionV relativeFrom="paragraph">
                  <wp:posOffset>1905</wp:posOffset>
                </wp:positionV>
                <wp:extent cx="6762750" cy="1746250"/>
                <wp:effectExtent l="0" t="0" r="19050" b="25400"/>
                <wp:wrapTight wrapText="bothSides">
                  <wp:wrapPolygon edited="0">
                    <wp:start x="548" y="0"/>
                    <wp:lineTo x="0" y="943"/>
                    <wp:lineTo x="0" y="20500"/>
                    <wp:lineTo x="487" y="21679"/>
                    <wp:lineTo x="21113" y="21679"/>
                    <wp:lineTo x="21600" y="20500"/>
                    <wp:lineTo x="21600" y="943"/>
                    <wp:lineTo x="21052" y="0"/>
                    <wp:lineTo x="548" y="0"/>
                  </wp:wrapPolygon>
                </wp:wrapTight>
                <wp:docPr id="774288881" name="Rectangle: Rounded Corners 7"/>
                <wp:cNvGraphicFramePr/>
                <a:graphic xmlns:a="http://schemas.openxmlformats.org/drawingml/2006/main">
                  <a:graphicData uri="http://schemas.microsoft.com/office/word/2010/wordprocessingShape">
                    <wps:wsp>
                      <wps:cNvSpPr/>
                      <wps:spPr>
                        <a:xfrm>
                          <a:off x="0" y="0"/>
                          <a:ext cx="6762750" cy="174625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30A7040D" w14:textId="77777777" w:rsidR="00EA442A" w:rsidRPr="00EA442A" w:rsidRDefault="00EA442A" w:rsidP="00EA442A">
                            <w:pPr>
                              <w:spacing w:line="270" w:lineRule="exact"/>
                              <w:jc w:val="center"/>
                              <w:textAlignment w:val="baseline"/>
                              <w:rPr>
                                <w:rFonts w:ascii="Poppins" w:eastAsia="+mn-ea" w:hAnsi="Poppins" w:cs="Segoe UI"/>
                                <w:b/>
                                <w:bCs/>
                                <w:color w:val="3E0630"/>
                                <w:kern w:val="24"/>
                                <w14:ligatures w14:val="none"/>
                              </w:rPr>
                            </w:pPr>
                            <w:r w:rsidRPr="00EA442A">
                              <w:rPr>
                                <w:rFonts w:ascii="Poppins" w:eastAsia="+mn-ea" w:hAnsi="Poppins" w:cs="Segoe UI"/>
                                <w:b/>
                                <w:bCs/>
                                <w:color w:val="3E0630"/>
                                <w:kern w:val="24"/>
                                <w:u w:val="single"/>
                              </w:rPr>
                              <w:t>Output Useable Declaration</w:t>
                            </w:r>
                          </w:p>
                          <w:p w14:paraId="12534403" w14:textId="51186F8C" w:rsidR="00EA442A" w:rsidRDefault="00EA442A" w:rsidP="00EA442A">
                            <w:pPr>
                              <w:spacing w:after="120"/>
                              <w:textAlignment w:val="baseline"/>
                              <w:rPr>
                                <w:rFonts w:ascii="Poppins" w:eastAsia="Arial" w:hAnsi="Poppins" w:cs="Arial"/>
                                <w:color w:val="3E0630"/>
                                <w:kern w:val="24"/>
                                <w:sz w:val="28"/>
                                <w:szCs w:val="28"/>
                              </w:rPr>
                            </w:pPr>
                            <w:r w:rsidRPr="00EA442A">
                              <w:rPr>
                                <w:rFonts w:ascii="Poppins" w:eastAsia="Arial" w:hAnsi="Poppins" w:cs="Arial"/>
                                <w:color w:val="3E0630"/>
                                <w:kern w:val="24"/>
                              </w:rPr>
                              <w:t>Make an amendment to the Grid Code to obligate Generators and Interconnector</w:t>
                            </w:r>
                            <w:ins w:id="68" w:author="Claire Goult [NESO]" w:date="2025-08-13T14:44:00Z" w16du:dateUtc="2025-08-13T13:44:00Z">
                              <w:r w:rsidR="0097470C">
                                <w:rPr>
                                  <w:rFonts w:ascii="Poppins" w:eastAsia="Arial" w:hAnsi="Poppins" w:cs="Arial"/>
                                  <w:color w:val="3E0630"/>
                                  <w:kern w:val="24"/>
                                </w:rPr>
                                <w:t xml:space="preserve"> Ow</w:t>
                              </w:r>
                              <w:r w:rsidR="000E74DE">
                                <w:rPr>
                                  <w:rFonts w:ascii="Poppins" w:eastAsia="Arial" w:hAnsi="Poppins" w:cs="Arial"/>
                                  <w:color w:val="3E0630"/>
                                  <w:kern w:val="24"/>
                                </w:rPr>
                                <w:t>ner</w:t>
                              </w:r>
                            </w:ins>
                            <w:r w:rsidRPr="00EA442A">
                              <w:rPr>
                                <w:rFonts w:ascii="Poppins" w:eastAsia="Arial" w:hAnsi="Poppins" w:cs="Arial"/>
                                <w:color w:val="3E0630"/>
                                <w:kern w:val="24"/>
                              </w:rPr>
                              <w:t>s to issue a ‘Space Weather Outage Declaration’ to NESO (and advise the market, via their REMIT (Regulation for Energy Markets</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Integrity and Transparency) / information submissions), setting out their anticipated availability during and after a severe space weather event, following a space</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weather Notification being issued by NESO.</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AA467BD" id="_x0000_s1046" style="position:absolute;margin-left:-25.85pt;margin-top:.15pt;width:532.5pt;height:137.5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" fillcolor="#ead1e2" strokecolor="#6c6c6c" strokeweight="1pt">
                <v:stroke joinstyle="miter"/>
                <v:textbox>
                  <w:txbxContent>
                    <w:p w14:paraId="30A7040D" w14:textId="77777777" w:rsidR="00EA442A" w:rsidRPr="00EA442A" w:rsidRDefault="00EA442A" w:rsidP="00EA442A">
                      <w:pPr>
                        <w:spacing w:line="270" w:lineRule="exact"/>
                        <w:jc w:val="center"/>
                        <w:textAlignment w:val="baseline"/>
                        <w:rPr>
                          <w:rFonts w:ascii="Poppins" w:eastAsia="+mn-ea" w:hAnsi="Poppins" w:cs="Segoe UI"/>
                          <w:b/>
                          <w:bCs/>
                          <w:color w:val="3E0630"/>
                          <w:kern w:val="24"/>
                          <w14:ligatures w14:val="none"/>
                        </w:rPr>
                      </w:pPr>
                      <w:r w:rsidRPr="00EA442A">
                        <w:rPr>
                          <w:rFonts w:ascii="Poppins" w:eastAsia="+mn-ea" w:hAnsi="Poppins" w:cs="Segoe UI"/>
                          <w:b/>
                          <w:bCs/>
                          <w:color w:val="3E0630"/>
                          <w:kern w:val="24"/>
                          <w:u w:val="single"/>
                        </w:rPr>
                        <w:t>Output Useable Declaration</w:t>
                      </w:r>
                    </w:p>
                    <w:p w14:paraId="12534403" w14:textId="51186F8C" w:rsidR="00EA442A" w:rsidRDefault="00EA442A" w:rsidP="00EA442A">
                      <w:pPr>
                        <w:spacing w:after="120"/>
                        <w:textAlignment w:val="baseline"/>
                        <w:rPr>
                          <w:rFonts w:ascii="Poppins" w:eastAsia="Arial" w:hAnsi="Poppins" w:cs="Arial"/>
                          <w:color w:val="3E0630"/>
                          <w:kern w:val="24"/>
                          <w:sz w:val="28"/>
                          <w:szCs w:val="28"/>
                        </w:rPr>
                      </w:pPr>
                      <w:r w:rsidRPr="00EA442A">
                        <w:rPr>
                          <w:rFonts w:ascii="Poppins" w:eastAsia="Arial" w:hAnsi="Poppins" w:cs="Arial"/>
                          <w:color w:val="3E0630"/>
                          <w:kern w:val="24"/>
                        </w:rPr>
                        <w:t>Make an amendment to the Grid Code to obligate Generators and Interconnector</w:t>
                      </w:r>
                      <w:ins w:id="69" w:author="Claire Goult [NESO]" w:date="2025-08-13T14:44:00Z" w16du:dateUtc="2025-08-13T13:44:00Z">
                        <w:r w:rsidR="0097470C">
                          <w:rPr>
                            <w:rFonts w:ascii="Poppins" w:eastAsia="Arial" w:hAnsi="Poppins" w:cs="Arial"/>
                            <w:color w:val="3E0630"/>
                            <w:kern w:val="24"/>
                          </w:rPr>
                          <w:t xml:space="preserve"> Ow</w:t>
                        </w:r>
                        <w:r w:rsidR="000E74DE">
                          <w:rPr>
                            <w:rFonts w:ascii="Poppins" w:eastAsia="Arial" w:hAnsi="Poppins" w:cs="Arial"/>
                            <w:color w:val="3E0630"/>
                            <w:kern w:val="24"/>
                          </w:rPr>
                          <w:t>ner</w:t>
                        </w:r>
                      </w:ins>
                      <w:r w:rsidRPr="00EA442A">
                        <w:rPr>
                          <w:rFonts w:ascii="Poppins" w:eastAsia="Arial" w:hAnsi="Poppins" w:cs="Arial"/>
                          <w:color w:val="3E0630"/>
                          <w:kern w:val="24"/>
                        </w:rPr>
                        <w:t>s to issue a ‘Space Weather Outage Declaration’ to NESO (and advise the market, via their REMIT (Regulation for Energy Markets</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Integrity and Transparency) / information submissions), setting out their anticipated availability during and after a severe space weather event, following a space</w:t>
                      </w:r>
                      <w:r>
                        <w:rPr>
                          <w:rFonts w:ascii="Poppins" w:eastAsia="Arial" w:hAnsi="Poppins" w:cs="Arial"/>
                          <w:color w:val="3E0630"/>
                          <w:kern w:val="24"/>
                          <w:sz w:val="28"/>
                          <w:szCs w:val="28"/>
                        </w:rPr>
                        <w:t xml:space="preserve"> </w:t>
                      </w:r>
                      <w:r w:rsidRPr="00EA442A">
                        <w:rPr>
                          <w:rFonts w:ascii="Poppins" w:eastAsia="Arial" w:hAnsi="Poppins" w:cs="Arial"/>
                          <w:color w:val="3E0630"/>
                          <w:kern w:val="24"/>
                        </w:rPr>
                        <w:t>weather Notification being issued by NESO.</w:t>
                      </w:r>
                    </w:p>
                  </w:txbxContent>
                </v:textbox>
                <w10:wrap type="tight"/>
              </v:roundrect>
            </w:pict>
          </mc:Fallback>
        </mc:AlternateContent>
      </w:r>
    </w:p>
    <w:p w14:paraId="7D276AEF" w14:textId="5ED43BE5" w:rsidR="00EA442A" w:rsidRDefault="00EA442A" w:rsidP="3B496362">
      <w:pPr>
        <w:spacing w:line="240" w:lineRule="auto"/>
        <w:rPr>
          <w:rFonts w:ascii="Poppins" w:eastAsia="Poppins" w:hAnsi="Poppins" w:cs="Poppins"/>
          <w:noProof/>
          <w:highlight w:val="yellow"/>
        </w:rPr>
      </w:pPr>
    </w:p>
    <w:p w14:paraId="10A86469" w14:textId="415C177D" w:rsidR="00F603AB" w:rsidRDefault="005E3541" w:rsidP="00F603AB">
      <w:pPr>
        <w:spacing w:line="240" w:lineRule="auto"/>
        <w:rPr>
          <w:rFonts w:ascii="Poppins" w:hAnsi="Poppins" w:cs="Poppins"/>
          <w:b/>
          <w:bCs/>
          <w:noProof/>
        </w:rPr>
      </w:pPr>
      <w:r>
        <w:rPr>
          <w:rFonts w:ascii="Poppins" w:hAnsi="Poppins" w:cs="Poppins"/>
          <w:b/>
          <w:bCs/>
          <w:noProof/>
        </w:rPr>
        <w:t xml:space="preserve">Space </w:t>
      </w:r>
      <w:ins w:id="70" w:author="Claire Goult [NESO]" w:date="2025-08-13T14:59:00Z" w16du:dateUtc="2025-08-13T13:59:00Z">
        <w:r w:rsidR="006C6ADB">
          <w:rPr>
            <w:rFonts w:ascii="Poppins" w:hAnsi="Poppins" w:cs="Poppins"/>
            <w:b/>
            <w:bCs/>
            <w:noProof/>
          </w:rPr>
          <w:t>w</w:t>
        </w:r>
      </w:ins>
      <w:del w:id="71" w:author="Claire Goult [NESO]" w:date="2025-08-13T14:59:00Z" w16du:dateUtc="2025-08-13T13:59:00Z">
        <w:r w:rsidDel="006C6ADB">
          <w:rPr>
            <w:rFonts w:ascii="Poppins" w:hAnsi="Poppins" w:cs="Poppins"/>
            <w:b/>
            <w:bCs/>
            <w:noProof/>
          </w:rPr>
          <w:delText>W</w:delText>
        </w:r>
      </w:del>
      <w:r>
        <w:rPr>
          <w:rFonts w:ascii="Poppins" w:hAnsi="Poppins" w:cs="Poppins"/>
          <w:b/>
          <w:bCs/>
          <w:noProof/>
        </w:rPr>
        <w:t>eather Generator and Interconnector Briefing</w:t>
      </w:r>
    </w:p>
    <w:p w14:paraId="0FAA3347" w14:textId="053B9246" w:rsidR="00006E91" w:rsidRDefault="00006E91" w:rsidP="0020302E">
      <w:pPr>
        <w:spacing w:line="240" w:lineRule="auto"/>
        <w:rPr>
          <w:rFonts w:ascii="Poppins" w:hAnsi="Poppins" w:cs="Poppins"/>
          <w:bCs/>
          <w:noProof/>
        </w:rPr>
      </w:pPr>
      <w:r>
        <w:rPr>
          <w:rFonts w:ascii="Poppins" w:hAnsi="Poppins" w:cs="Poppins"/>
          <w:bCs/>
          <w:noProof/>
        </w:rPr>
        <w:t>A Workgroup member</w:t>
      </w:r>
      <w:r w:rsidR="007D33F6">
        <w:rPr>
          <w:rFonts w:ascii="Poppins" w:hAnsi="Poppins" w:cs="Poppins"/>
          <w:bCs/>
          <w:noProof/>
        </w:rPr>
        <w:t xml:space="preserve"> shared some insights </w:t>
      </w:r>
      <w:r w:rsidR="00930974">
        <w:rPr>
          <w:rFonts w:ascii="Poppins" w:hAnsi="Poppins" w:cs="Poppins"/>
          <w:bCs/>
          <w:noProof/>
        </w:rPr>
        <w:t>with members regarding the subject matter. It was explained</w:t>
      </w:r>
      <w:r w:rsidR="00F42C18">
        <w:rPr>
          <w:rFonts w:ascii="Poppins" w:hAnsi="Poppins" w:cs="Poppins"/>
          <w:bCs/>
          <w:noProof/>
        </w:rPr>
        <w:t xml:space="preserve"> that</w:t>
      </w:r>
      <w:r w:rsidR="00A96577">
        <w:rPr>
          <w:rFonts w:ascii="Poppins" w:hAnsi="Poppins" w:cs="Poppins"/>
          <w:bCs/>
          <w:noProof/>
        </w:rPr>
        <w:t xml:space="preserve"> space weather refers to the environmental conditions in space</w:t>
      </w:r>
      <w:r w:rsidR="008027E7">
        <w:rPr>
          <w:rFonts w:ascii="Poppins" w:hAnsi="Poppins" w:cs="Poppins"/>
          <w:bCs/>
          <w:noProof/>
        </w:rPr>
        <w:t xml:space="preserve"> which are influenced by the Sun and solar wind. </w:t>
      </w:r>
      <w:r w:rsidR="001968D3">
        <w:rPr>
          <w:rFonts w:ascii="Poppins" w:hAnsi="Poppins" w:cs="Poppins"/>
          <w:bCs/>
          <w:noProof/>
        </w:rPr>
        <w:t>It includes p</w:t>
      </w:r>
      <w:r w:rsidR="008B7E71">
        <w:rPr>
          <w:rFonts w:ascii="Poppins" w:hAnsi="Poppins" w:cs="Poppins"/>
          <w:bCs/>
          <w:noProof/>
        </w:rPr>
        <w:t>henomena such as solar flares</w:t>
      </w:r>
      <w:r w:rsidR="00AD62D2">
        <w:rPr>
          <w:rFonts w:ascii="Poppins" w:hAnsi="Poppins" w:cs="Poppins"/>
          <w:bCs/>
          <w:noProof/>
        </w:rPr>
        <w:t xml:space="preserve">, </w:t>
      </w:r>
      <w:r w:rsidR="008B7E71">
        <w:rPr>
          <w:rFonts w:ascii="Poppins" w:hAnsi="Poppins" w:cs="Poppins"/>
          <w:bCs/>
          <w:noProof/>
        </w:rPr>
        <w:t>coronal mass ejections (CMEs)</w:t>
      </w:r>
      <w:r w:rsidR="00AD62D2">
        <w:rPr>
          <w:rFonts w:ascii="Poppins" w:hAnsi="Poppins" w:cs="Poppins"/>
          <w:bCs/>
          <w:noProof/>
        </w:rPr>
        <w:t xml:space="preserve"> and geomagnetic storms. These events can disrupt satellites</w:t>
      </w:r>
      <w:r w:rsidR="0048326D">
        <w:rPr>
          <w:rFonts w:ascii="Poppins" w:hAnsi="Poppins" w:cs="Poppins"/>
          <w:bCs/>
          <w:noProof/>
        </w:rPr>
        <w:t xml:space="preserve">, power grids </w:t>
      </w:r>
      <w:del w:id="72" w:author="Claire Goult [NESO]" w:date="2025-08-13T15:36:00Z" w16du:dateUtc="2025-08-13T14:36:00Z">
        <w:r w:rsidR="002F640E" w:rsidDel="007E7A64">
          <w:rPr>
            <w:rFonts w:ascii="Poppins" w:hAnsi="Poppins" w:cs="Poppins"/>
            <w:bCs/>
            <w:noProof/>
          </w:rPr>
          <w:delText xml:space="preserve"> </w:delText>
        </w:r>
      </w:del>
      <w:r w:rsidR="002F640E">
        <w:rPr>
          <w:rFonts w:ascii="Poppins" w:hAnsi="Poppins" w:cs="Poppins"/>
          <w:bCs/>
          <w:noProof/>
        </w:rPr>
        <w:t>and more.</w:t>
      </w:r>
    </w:p>
    <w:p w14:paraId="79363C35" w14:textId="5CC65BBF" w:rsidR="001A38FC" w:rsidRPr="001A38FC" w:rsidRDefault="00500AE1" w:rsidP="001A38FC">
      <w:pPr>
        <w:spacing w:line="240" w:lineRule="auto"/>
        <w:rPr>
          <w:rFonts w:ascii="Poppins" w:hAnsi="Poppins" w:cs="Poppins"/>
          <w:b/>
          <w:bCs/>
          <w:noProof/>
        </w:rPr>
      </w:pPr>
      <w:r>
        <w:rPr>
          <w:rFonts w:ascii="Poppins" w:hAnsi="Poppins" w:cs="Poppins"/>
          <w:bCs/>
          <w:noProof/>
        </w:rPr>
        <w:t xml:space="preserve">The </w:t>
      </w:r>
      <w:r w:rsidR="0020302E" w:rsidRPr="0020302E">
        <w:rPr>
          <w:rFonts w:ascii="Poppins" w:hAnsi="Poppins" w:cs="Poppins"/>
          <w:bCs/>
          <w:noProof/>
        </w:rPr>
        <w:t>following information</w:t>
      </w:r>
      <w:r w:rsidR="00746064">
        <w:rPr>
          <w:rFonts w:ascii="Poppins" w:hAnsi="Poppins" w:cs="Poppins"/>
          <w:bCs/>
          <w:noProof/>
        </w:rPr>
        <w:t xml:space="preserve"> was presented</w:t>
      </w:r>
      <w:r w:rsidR="0020302E" w:rsidRPr="0020302E">
        <w:rPr>
          <w:rFonts w:ascii="Poppins" w:hAnsi="Poppins" w:cs="Poppins"/>
          <w:bCs/>
          <w:noProof/>
        </w:rPr>
        <w:t xml:space="preserve"> </w:t>
      </w:r>
      <w:r w:rsidR="002F640E">
        <w:rPr>
          <w:rFonts w:ascii="Poppins" w:hAnsi="Poppins" w:cs="Poppins"/>
          <w:bCs/>
          <w:noProof/>
        </w:rPr>
        <w:t>to</w:t>
      </w:r>
      <w:r w:rsidR="0020302E" w:rsidRPr="0020302E">
        <w:rPr>
          <w:rFonts w:ascii="Poppins" w:hAnsi="Poppins" w:cs="Poppins"/>
          <w:bCs/>
          <w:noProof/>
        </w:rPr>
        <w:t xml:space="preserve"> the </w:t>
      </w:r>
      <w:r w:rsidR="00A46BA1">
        <w:rPr>
          <w:rFonts w:ascii="Poppins" w:hAnsi="Poppins" w:cs="Poppins"/>
          <w:bCs/>
          <w:noProof/>
        </w:rPr>
        <w:t>Work</w:t>
      </w:r>
      <w:r w:rsidR="0020302E" w:rsidRPr="0020302E">
        <w:rPr>
          <w:rFonts w:ascii="Poppins" w:hAnsi="Poppins" w:cs="Poppins"/>
          <w:bCs/>
          <w:noProof/>
        </w:rPr>
        <w:t xml:space="preserve">group: </w:t>
      </w:r>
      <w:r w:rsidR="00FE4CC5">
        <w:rPr>
          <w:rFonts w:ascii="Poppins" w:hAnsi="Poppins" w:cs="Poppins"/>
          <w:bCs/>
          <w:noProof/>
        </w:rPr>
        <w:t>r</w:t>
      </w:r>
      <w:r w:rsidR="00A46BA1">
        <w:rPr>
          <w:rFonts w:ascii="Poppins" w:hAnsi="Poppins" w:cs="Poppins"/>
          <w:bCs/>
          <w:noProof/>
        </w:rPr>
        <w:t>isk</w:t>
      </w:r>
      <w:r w:rsidR="0020302E" w:rsidRPr="0020302E">
        <w:rPr>
          <w:rFonts w:ascii="Poppins" w:hAnsi="Poppins" w:cs="Poppins"/>
          <w:noProof/>
        </w:rPr>
        <w:t xml:space="preserve"> context, </w:t>
      </w:r>
      <w:r w:rsidR="00A46BA1">
        <w:rPr>
          <w:rFonts w:ascii="Poppins" w:hAnsi="Poppins" w:cs="Poppins"/>
          <w:noProof/>
        </w:rPr>
        <w:t>wider impacts</w:t>
      </w:r>
      <w:r w:rsidR="0020302E" w:rsidRPr="0020302E">
        <w:rPr>
          <w:rFonts w:ascii="Poppins" w:hAnsi="Poppins" w:cs="Poppins"/>
          <w:noProof/>
        </w:rPr>
        <w:t xml:space="preserve">, examples of impact, </w:t>
      </w:r>
      <w:r w:rsidR="003121D9">
        <w:rPr>
          <w:rFonts w:ascii="Poppins" w:hAnsi="Poppins" w:cs="Poppins"/>
          <w:noProof/>
        </w:rPr>
        <w:t xml:space="preserve">risk factors, </w:t>
      </w:r>
      <w:r w:rsidR="0020302E" w:rsidRPr="0020302E">
        <w:rPr>
          <w:rFonts w:ascii="Poppins" w:hAnsi="Poppins" w:cs="Poppins"/>
          <w:noProof/>
        </w:rPr>
        <w:t>solar cycle</w:t>
      </w:r>
      <w:r w:rsidR="00A46BA1">
        <w:rPr>
          <w:rFonts w:ascii="Poppins" w:hAnsi="Poppins" w:cs="Poppins"/>
          <w:noProof/>
        </w:rPr>
        <w:t>s</w:t>
      </w:r>
      <w:r w:rsidR="0020302E" w:rsidRPr="0020302E">
        <w:rPr>
          <w:rFonts w:ascii="Poppins" w:hAnsi="Poppins" w:cs="Poppins"/>
          <w:noProof/>
        </w:rPr>
        <w:t xml:space="preserve">, </w:t>
      </w:r>
      <w:r w:rsidR="00B54882">
        <w:rPr>
          <w:rFonts w:ascii="Poppins" w:hAnsi="Poppins" w:cs="Poppins"/>
          <w:noProof/>
        </w:rPr>
        <w:t>typical timesc</w:t>
      </w:r>
      <w:r w:rsidR="00BC059F">
        <w:rPr>
          <w:rFonts w:ascii="Poppins" w:hAnsi="Poppins" w:cs="Poppins"/>
          <w:noProof/>
        </w:rPr>
        <w:t>ale</w:t>
      </w:r>
      <w:r w:rsidR="00B54882">
        <w:rPr>
          <w:rFonts w:ascii="Poppins" w:hAnsi="Poppins" w:cs="Poppins"/>
          <w:noProof/>
        </w:rPr>
        <w:t>s</w:t>
      </w:r>
      <w:r w:rsidR="0020302E" w:rsidRPr="0020302E">
        <w:rPr>
          <w:rFonts w:ascii="Poppins" w:hAnsi="Poppins" w:cs="Poppins"/>
          <w:noProof/>
        </w:rPr>
        <w:t xml:space="preserve">, and </w:t>
      </w:r>
      <w:r w:rsidR="00B54882">
        <w:rPr>
          <w:rFonts w:ascii="Poppins" w:hAnsi="Poppins" w:cs="Poppins"/>
          <w:noProof/>
        </w:rPr>
        <w:t>the</w:t>
      </w:r>
      <w:r w:rsidR="003121D9">
        <w:rPr>
          <w:rFonts w:ascii="Poppins" w:hAnsi="Poppins" w:cs="Poppins"/>
          <w:noProof/>
        </w:rPr>
        <w:t xml:space="preserve"> importance of working closely with the</w:t>
      </w:r>
      <w:r w:rsidR="00B54882">
        <w:rPr>
          <w:rFonts w:ascii="Poppins" w:hAnsi="Poppins" w:cs="Poppins"/>
          <w:noProof/>
        </w:rPr>
        <w:t xml:space="preserve"> </w:t>
      </w:r>
      <w:r w:rsidR="0020302E" w:rsidRPr="0020302E">
        <w:rPr>
          <w:rFonts w:ascii="Poppins" w:hAnsi="Poppins" w:cs="Poppins"/>
          <w:noProof/>
        </w:rPr>
        <w:t>Met Office</w:t>
      </w:r>
      <w:r w:rsidR="00746064">
        <w:rPr>
          <w:rFonts w:ascii="Poppins" w:hAnsi="Poppins" w:cs="Poppins"/>
          <w:noProof/>
        </w:rPr>
        <w:t xml:space="preserve">. </w:t>
      </w:r>
      <w:r w:rsidR="001A38FC" w:rsidRPr="001A38FC">
        <w:rPr>
          <w:rFonts w:ascii="Poppins" w:hAnsi="Poppins" w:cs="Poppins"/>
          <w:bCs/>
          <w:noProof/>
        </w:rPr>
        <w:t xml:space="preserve">The full presentation can be found in </w:t>
      </w:r>
      <w:r w:rsidR="001A38FC" w:rsidRPr="001A38FC">
        <w:rPr>
          <w:rFonts w:ascii="Poppins" w:hAnsi="Poppins" w:cs="Poppins"/>
          <w:b/>
          <w:bCs/>
          <w:noProof/>
        </w:rPr>
        <w:t xml:space="preserve">Annex </w:t>
      </w:r>
      <w:r w:rsidR="00E13620">
        <w:rPr>
          <w:rFonts w:ascii="Poppins" w:hAnsi="Poppins" w:cs="Poppins"/>
          <w:b/>
          <w:bCs/>
          <w:noProof/>
        </w:rPr>
        <w:t>04</w:t>
      </w:r>
      <w:r w:rsidR="001A38FC" w:rsidRPr="001A38FC">
        <w:rPr>
          <w:rFonts w:ascii="Poppins" w:hAnsi="Poppins" w:cs="Poppins"/>
          <w:bCs/>
          <w:noProof/>
        </w:rPr>
        <w:t>.</w:t>
      </w:r>
    </w:p>
    <w:p w14:paraId="37F30678" w14:textId="1612A6FE" w:rsidR="001A38FC" w:rsidRPr="001A38FC" w:rsidRDefault="001A38FC" w:rsidP="0020302E">
      <w:pPr>
        <w:spacing w:line="240" w:lineRule="auto"/>
        <w:rPr>
          <w:rFonts w:ascii="Poppins" w:hAnsi="Poppins" w:cs="Poppins"/>
          <w:b/>
          <w:bCs/>
          <w:noProof/>
        </w:rPr>
      </w:pPr>
      <w:bookmarkStart w:id="73" w:name="_Hlk205387379"/>
      <w:r w:rsidRPr="001A38FC">
        <w:rPr>
          <w:rFonts w:ascii="Poppins" w:hAnsi="Poppins" w:cs="Poppins"/>
          <w:b/>
          <w:bCs/>
          <w:noProof/>
        </w:rPr>
        <w:t>Space Weather Industry Protocol</w:t>
      </w:r>
    </w:p>
    <w:bookmarkEnd w:id="73"/>
    <w:p w14:paraId="36719AEF" w14:textId="18CEEC62" w:rsidR="0009688D" w:rsidRPr="0009688D" w:rsidRDefault="0009688D" w:rsidP="0009688D">
      <w:pPr>
        <w:spacing w:line="240" w:lineRule="auto"/>
        <w:rPr>
          <w:rFonts w:ascii="Poppins" w:eastAsia="Poppins" w:hAnsi="Poppins" w:cs="Poppins"/>
          <w:noProof/>
        </w:rPr>
      </w:pPr>
      <w:r w:rsidRPr="0009688D">
        <w:rPr>
          <w:rFonts w:ascii="Poppins" w:eastAsia="Poppins" w:hAnsi="Poppins" w:cs="Poppins"/>
          <w:noProof/>
        </w:rPr>
        <w:t>A member of the Workgroup noted that the industry has collaborated closely with the Met Office over the past 15 years to enhance understanding of space weather and its impacts. This collaboration has</w:t>
      </w:r>
      <w:r w:rsidR="00945F0C">
        <w:rPr>
          <w:rFonts w:ascii="Poppins" w:eastAsia="Poppins" w:hAnsi="Poppins" w:cs="Poppins"/>
          <w:noProof/>
        </w:rPr>
        <w:t xml:space="preserve"> recently</w:t>
      </w:r>
      <w:r w:rsidRPr="0009688D">
        <w:rPr>
          <w:rFonts w:ascii="Poppins" w:eastAsia="Poppins" w:hAnsi="Poppins" w:cs="Poppins"/>
          <w:noProof/>
        </w:rPr>
        <w:t xml:space="preserve"> included the development of the proposed ‘Space Weather Industry Protocol,’ </w:t>
      </w:r>
      <w:ins w:id="74" w:author="Claire Goult [NESO]" w:date="2025-08-13T14:59:00Z" w16du:dateUtc="2025-08-13T13:59:00Z">
        <w:r w:rsidR="00C77B7E">
          <w:rPr>
            <w:rFonts w:ascii="Poppins" w:eastAsia="Poppins" w:hAnsi="Poppins" w:cs="Poppins"/>
            <w:noProof/>
          </w:rPr>
          <w:t>(SWIP)</w:t>
        </w:r>
      </w:ins>
      <w:ins w:id="75" w:author="Claire Goult [NESO]" w:date="2025-08-13T15:00:00Z" w16du:dateUtc="2025-08-13T14:00:00Z">
        <w:r w:rsidR="00960C93">
          <w:rPr>
            <w:rFonts w:ascii="Poppins" w:eastAsia="Poppins" w:hAnsi="Poppins" w:cs="Poppins"/>
            <w:noProof/>
          </w:rPr>
          <w:t xml:space="preserve"> </w:t>
        </w:r>
      </w:ins>
      <w:r w:rsidRPr="0009688D">
        <w:rPr>
          <w:rFonts w:ascii="Poppins" w:eastAsia="Poppins" w:hAnsi="Poppins" w:cs="Poppins"/>
          <w:noProof/>
        </w:rPr>
        <w:t xml:space="preserve">which led to the submission of GC0183. Another member </w:t>
      </w:r>
      <w:r w:rsidR="009B5D98">
        <w:rPr>
          <w:rFonts w:ascii="Poppins" w:eastAsia="Poppins" w:hAnsi="Poppins" w:cs="Poppins"/>
          <w:noProof/>
        </w:rPr>
        <w:t>e</w:t>
      </w:r>
      <w:r w:rsidRPr="0009688D">
        <w:rPr>
          <w:rFonts w:ascii="Poppins" w:eastAsia="Poppins" w:hAnsi="Poppins" w:cs="Poppins"/>
          <w:noProof/>
        </w:rPr>
        <w:t xml:space="preserve">nquired about the timeline for the implementation of the </w:t>
      </w:r>
      <w:r w:rsidR="005B12A1">
        <w:rPr>
          <w:rFonts w:ascii="Poppins" w:eastAsia="Poppins" w:hAnsi="Poppins" w:cs="Poppins"/>
          <w:noProof/>
        </w:rPr>
        <w:t>SWIP</w:t>
      </w:r>
      <w:r w:rsidRPr="0009688D">
        <w:rPr>
          <w:rFonts w:ascii="Poppins" w:eastAsia="Poppins" w:hAnsi="Poppins" w:cs="Poppins"/>
          <w:noProof/>
        </w:rPr>
        <w:t>.</w:t>
      </w:r>
      <w:r>
        <w:rPr>
          <w:rFonts w:ascii="Poppins" w:eastAsia="Poppins" w:hAnsi="Poppins" w:cs="Poppins"/>
          <w:noProof/>
        </w:rPr>
        <w:t xml:space="preserve"> </w:t>
      </w:r>
    </w:p>
    <w:p w14:paraId="6995F2CE" w14:textId="52BFB85E" w:rsidR="00F537EE" w:rsidRPr="00F537EE" w:rsidRDefault="00F537EE" w:rsidP="00F537EE">
      <w:pPr>
        <w:spacing w:line="240" w:lineRule="auto"/>
        <w:rPr>
          <w:rFonts w:ascii="Poppins" w:eastAsia="Poppins" w:hAnsi="Poppins" w:cs="Poppins"/>
          <w:noProof/>
        </w:rPr>
      </w:pPr>
      <w:r w:rsidRPr="00F537EE">
        <w:rPr>
          <w:rFonts w:ascii="Poppins" w:eastAsia="Poppins" w:hAnsi="Poppins" w:cs="Poppins"/>
          <w:noProof/>
        </w:rPr>
        <w:t xml:space="preserve">The Proposer stated that the </w:t>
      </w:r>
      <w:r w:rsidR="00D67321">
        <w:rPr>
          <w:rFonts w:ascii="Poppins" w:eastAsia="Poppins" w:hAnsi="Poppins" w:cs="Poppins"/>
          <w:noProof/>
        </w:rPr>
        <w:t>SWIP</w:t>
      </w:r>
      <w:r w:rsidRPr="00F537EE">
        <w:rPr>
          <w:rFonts w:ascii="Poppins" w:eastAsia="Poppins" w:hAnsi="Poppins" w:cs="Poppins"/>
          <w:noProof/>
        </w:rPr>
        <w:t xml:space="preserve"> is nearly complete and will be sent to members</w:t>
      </w:r>
      <w:r w:rsidR="00094FD2">
        <w:rPr>
          <w:rFonts w:ascii="Poppins" w:eastAsia="Poppins" w:hAnsi="Poppins" w:cs="Poppins"/>
          <w:noProof/>
        </w:rPr>
        <w:t xml:space="preserve"> of the draft</w:t>
      </w:r>
      <w:r w:rsidR="0079083C">
        <w:rPr>
          <w:rFonts w:ascii="Poppins" w:eastAsia="Poppins" w:hAnsi="Poppins" w:cs="Poppins"/>
          <w:noProof/>
        </w:rPr>
        <w:t>ing group</w:t>
      </w:r>
      <w:r w:rsidRPr="00F537EE">
        <w:rPr>
          <w:rFonts w:ascii="Poppins" w:eastAsia="Poppins" w:hAnsi="Poppins" w:cs="Poppins"/>
          <w:noProof/>
        </w:rPr>
        <w:t xml:space="preserve"> for review before a possible industry-wide release by September 2025. There will be two versions: one for parties with Critical National Infrastructure</w:t>
      </w:r>
      <w:r w:rsidR="00D87533">
        <w:rPr>
          <w:rFonts w:ascii="Poppins" w:eastAsia="Poppins" w:hAnsi="Poppins" w:cs="Poppins"/>
          <w:noProof/>
        </w:rPr>
        <w:t xml:space="preserve"> (</w:t>
      </w:r>
      <w:r w:rsidR="00BC0935">
        <w:rPr>
          <w:rFonts w:ascii="Poppins" w:eastAsia="Poppins" w:hAnsi="Poppins" w:cs="Poppins"/>
          <w:noProof/>
        </w:rPr>
        <w:t>CNI</w:t>
      </w:r>
      <w:r w:rsidR="00D87533">
        <w:rPr>
          <w:rFonts w:ascii="Poppins" w:eastAsia="Poppins" w:hAnsi="Poppins" w:cs="Poppins"/>
          <w:noProof/>
        </w:rPr>
        <w:t>)</w:t>
      </w:r>
      <w:r w:rsidRPr="00F537EE">
        <w:rPr>
          <w:rFonts w:ascii="Poppins" w:eastAsia="Poppins" w:hAnsi="Poppins" w:cs="Poppins"/>
          <w:noProof/>
        </w:rPr>
        <w:t xml:space="preserve"> and another</w:t>
      </w:r>
      <w:r w:rsidR="0001617E">
        <w:rPr>
          <w:rFonts w:ascii="Poppins" w:eastAsia="Poppins" w:hAnsi="Poppins" w:cs="Poppins"/>
          <w:noProof/>
        </w:rPr>
        <w:t>, partially redacted</w:t>
      </w:r>
      <w:r w:rsidRPr="00F537EE">
        <w:rPr>
          <w:rFonts w:ascii="Poppins" w:eastAsia="Poppins" w:hAnsi="Poppins" w:cs="Poppins"/>
          <w:noProof/>
        </w:rPr>
        <w:t xml:space="preserve"> for other industry stakeholders.</w:t>
      </w:r>
    </w:p>
    <w:p w14:paraId="5D2E1770" w14:textId="172EDC8A" w:rsidR="00EA442A" w:rsidRDefault="00EA5BD7" w:rsidP="3B496362">
      <w:pPr>
        <w:spacing w:line="240" w:lineRule="auto"/>
        <w:rPr>
          <w:rFonts w:ascii="Poppins" w:eastAsia="Poppins" w:hAnsi="Poppins" w:cs="Poppins"/>
          <w:noProof/>
        </w:rPr>
      </w:pPr>
      <w:r w:rsidRPr="00EA5BD7">
        <w:rPr>
          <w:rFonts w:ascii="Poppins" w:eastAsia="Poppins" w:hAnsi="Poppins" w:cs="Poppins"/>
          <w:noProof/>
        </w:rPr>
        <w:t xml:space="preserve">A member </w:t>
      </w:r>
      <w:r w:rsidR="005F09B8">
        <w:rPr>
          <w:rFonts w:ascii="Poppins" w:eastAsia="Poppins" w:hAnsi="Poppins" w:cs="Poppins"/>
          <w:noProof/>
        </w:rPr>
        <w:t>questioned</w:t>
      </w:r>
      <w:r w:rsidRPr="00EA5BD7">
        <w:rPr>
          <w:rFonts w:ascii="Poppins" w:eastAsia="Poppins" w:hAnsi="Poppins" w:cs="Poppins"/>
          <w:noProof/>
        </w:rPr>
        <w:t xml:space="preserve"> whether development timescales</w:t>
      </w:r>
      <w:r w:rsidR="0001617E">
        <w:rPr>
          <w:rFonts w:ascii="Poppins" w:eastAsia="Poppins" w:hAnsi="Poppins" w:cs="Poppins"/>
          <w:noProof/>
        </w:rPr>
        <w:t xml:space="preserve">, </w:t>
      </w:r>
      <w:r w:rsidR="00797681">
        <w:rPr>
          <w:rFonts w:ascii="Poppins" w:eastAsia="Poppins" w:hAnsi="Poppins" w:cs="Poppins"/>
          <w:noProof/>
        </w:rPr>
        <w:t>for the SWIP,</w:t>
      </w:r>
      <w:r w:rsidRPr="00EA5BD7">
        <w:rPr>
          <w:rFonts w:ascii="Poppins" w:eastAsia="Poppins" w:hAnsi="Poppins" w:cs="Poppins"/>
          <w:noProof/>
        </w:rPr>
        <w:t xml:space="preserve"> would impact th</w:t>
      </w:r>
      <w:r w:rsidR="001D25C2">
        <w:rPr>
          <w:rFonts w:ascii="Poppins" w:eastAsia="Poppins" w:hAnsi="Poppins" w:cs="Poppins"/>
          <w:noProof/>
        </w:rPr>
        <w:t>is</w:t>
      </w:r>
      <w:r w:rsidRPr="00EA5BD7">
        <w:rPr>
          <w:rFonts w:ascii="Poppins" w:eastAsia="Poppins" w:hAnsi="Poppins" w:cs="Poppins"/>
          <w:noProof/>
        </w:rPr>
        <w:t xml:space="preserve"> modification or if the </w:t>
      </w:r>
      <w:r w:rsidR="00D67321">
        <w:rPr>
          <w:rFonts w:ascii="Poppins" w:eastAsia="Poppins" w:hAnsi="Poppins" w:cs="Poppins"/>
          <w:noProof/>
        </w:rPr>
        <w:t>SWIP</w:t>
      </w:r>
      <w:r w:rsidRPr="00EA5BD7">
        <w:rPr>
          <w:rFonts w:ascii="Poppins" w:eastAsia="Poppins" w:hAnsi="Poppins" w:cs="Poppins"/>
          <w:noProof/>
        </w:rPr>
        <w:t xml:space="preserve"> is entirely independent. Another member clarified that </w:t>
      </w:r>
      <w:r w:rsidR="00E42ABC">
        <w:rPr>
          <w:rFonts w:ascii="Poppins" w:eastAsia="Poppins" w:hAnsi="Poppins" w:cs="Poppins"/>
          <w:noProof/>
        </w:rPr>
        <w:t>GC0183</w:t>
      </w:r>
      <w:r w:rsidRPr="00EA5BD7">
        <w:rPr>
          <w:rFonts w:ascii="Poppins" w:eastAsia="Poppins" w:hAnsi="Poppins" w:cs="Poppins"/>
          <w:noProof/>
        </w:rPr>
        <w:t xml:space="preserve"> is not dependent on the </w:t>
      </w:r>
      <w:r w:rsidR="00D67321">
        <w:rPr>
          <w:rFonts w:ascii="Poppins" w:eastAsia="Poppins" w:hAnsi="Poppins" w:cs="Poppins"/>
          <w:noProof/>
        </w:rPr>
        <w:t>SWIP</w:t>
      </w:r>
      <w:r w:rsidRPr="00EA5BD7">
        <w:rPr>
          <w:rFonts w:ascii="Poppins" w:eastAsia="Poppins" w:hAnsi="Poppins" w:cs="Poppins"/>
          <w:noProof/>
        </w:rPr>
        <w:t xml:space="preserve"> and that GC0183 does not overlap with it, though both</w:t>
      </w:r>
      <w:r w:rsidR="003C2907">
        <w:rPr>
          <w:rFonts w:ascii="Poppins" w:eastAsia="Poppins" w:hAnsi="Poppins" w:cs="Poppins"/>
          <w:noProof/>
        </w:rPr>
        <w:t xml:space="preserve"> are intended to be</w:t>
      </w:r>
      <w:r w:rsidRPr="00EA5BD7">
        <w:rPr>
          <w:rFonts w:ascii="Poppins" w:eastAsia="Poppins" w:hAnsi="Poppins" w:cs="Poppins"/>
          <w:noProof/>
        </w:rPr>
        <w:t xml:space="preserve"> aligned in terms of notification wording to maintain consistency.</w:t>
      </w:r>
      <w:r w:rsidR="005B5A7B">
        <w:rPr>
          <w:rFonts w:ascii="Poppins" w:eastAsia="Poppins" w:hAnsi="Poppins" w:cs="Poppins"/>
          <w:noProof/>
        </w:rPr>
        <w:t xml:space="preserve"> </w:t>
      </w:r>
      <w:r w:rsidR="006537E4">
        <w:rPr>
          <w:rFonts w:ascii="Poppins" w:eastAsia="Poppins" w:hAnsi="Poppins" w:cs="Poppins"/>
          <w:noProof/>
        </w:rPr>
        <w:t>GC0183 is primarily to provide information to NESO</w:t>
      </w:r>
      <w:r w:rsidR="003F3D37">
        <w:rPr>
          <w:rFonts w:ascii="Poppins" w:eastAsia="Poppins" w:hAnsi="Poppins" w:cs="Poppins"/>
          <w:noProof/>
        </w:rPr>
        <w:t xml:space="preserve"> to understan</w:t>
      </w:r>
      <w:r w:rsidR="008D1FF9">
        <w:rPr>
          <w:rFonts w:ascii="Poppins" w:eastAsia="Poppins" w:hAnsi="Poppins" w:cs="Poppins"/>
          <w:noProof/>
        </w:rPr>
        <w:t xml:space="preserve">d </w:t>
      </w:r>
      <w:r w:rsidR="00062087">
        <w:rPr>
          <w:rFonts w:ascii="Poppins" w:eastAsia="Poppins" w:hAnsi="Poppins" w:cs="Poppins"/>
          <w:noProof/>
        </w:rPr>
        <w:t>the intended position of Generators and Interconnector</w:t>
      </w:r>
      <w:ins w:id="76" w:author="Claire Goult [NESO]" w:date="2025-08-13T14:45:00Z" w16du:dateUtc="2025-08-13T13:45:00Z">
        <w:r w:rsidR="003D4679">
          <w:rPr>
            <w:rFonts w:ascii="Poppins" w:eastAsia="Poppins" w:hAnsi="Poppins" w:cs="Poppins"/>
            <w:noProof/>
          </w:rPr>
          <w:t xml:space="preserve"> Owner</w:t>
        </w:r>
      </w:ins>
      <w:r w:rsidR="00062087">
        <w:rPr>
          <w:rFonts w:ascii="Poppins" w:eastAsia="Poppins" w:hAnsi="Poppins" w:cs="Poppins"/>
          <w:noProof/>
        </w:rPr>
        <w:t>s in the event of a severe space weather event</w:t>
      </w:r>
      <w:r w:rsidR="0098637F">
        <w:rPr>
          <w:rFonts w:ascii="Poppins" w:eastAsia="Poppins" w:hAnsi="Poppins" w:cs="Poppins"/>
          <w:noProof/>
        </w:rPr>
        <w:t>, in part</w:t>
      </w:r>
      <w:r w:rsidR="008E2D97">
        <w:rPr>
          <w:rFonts w:ascii="Poppins" w:eastAsia="Poppins" w:hAnsi="Poppins" w:cs="Poppins"/>
          <w:noProof/>
        </w:rPr>
        <w:t>i</w:t>
      </w:r>
      <w:r w:rsidR="0098637F">
        <w:rPr>
          <w:rFonts w:ascii="Poppins" w:eastAsia="Poppins" w:hAnsi="Poppins" w:cs="Poppins"/>
          <w:noProof/>
        </w:rPr>
        <w:t xml:space="preserve">cular to understand if there will be any </w:t>
      </w:r>
      <w:r w:rsidR="006377BB">
        <w:rPr>
          <w:rFonts w:ascii="Poppins" w:eastAsia="Poppins" w:hAnsi="Poppins" w:cs="Poppins"/>
          <w:noProof/>
        </w:rPr>
        <w:t>impact on their availability</w:t>
      </w:r>
      <w:r w:rsidR="003F3D37">
        <w:rPr>
          <w:rFonts w:ascii="Poppins" w:eastAsia="Poppins" w:hAnsi="Poppins" w:cs="Poppins"/>
          <w:noProof/>
        </w:rPr>
        <w:t xml:space="preserve">. In terms of </w:t>
      </w:r>
      <w:r w:rsidR="0021086A">
        <w:rPr>
          <w:rFonts w:ascii="Poppins" w:eastAsia="Poppins" w:hAnsi="Poppins" w:cs="Poppins"/>
          <w:noProof/>
        </w:rPr>
        <w:t>the proposed</w:t>
      </w:r>
      <w:r w:rsidR="004B7DA1">
        <w:rPr>
          <w:rFonts w:ascii="Poppins" w:eastAsia="Poppins" w:hAnsi="Poppins" w:cs="Poppins"/>
          <w:noProof/>
        </w:rPr>
        <w:t xml:space="preserve"> ‘O</w:t>
      </w:r>
      <w:commentRangeStart w:id="77"/>
      <w:r w:rsidR="003F3D37">
        <w:rPr>
          <w:rFonts w:ascii="Poppins" w:eastAsia="Poppins" w:hAnsi="Poppins" w:cs="Poppins"/>
          <w:noProof/>
        </w:rPr>
        <w:t xml:space="preserve">utcome </w:t>
      </w:r>
      <w:r w:rsidR="004B7DA1" w:rsidRPr="2925C8FB">
        <w:rPr>
          <w:rFonts w:ascii="Poppins" w:eastAsia="Poppins" w:hAnsi="Poppins" w:cs="Poppins"/>
          <w:noProof/>
        </w:rPr>
        <w:t>S</w:t>
      </w:r>
      <w:r w:rsidR="003F3D37" w:rsidRPr="2925C8FB">
        <w:rPr>
          <w:rFonts w:ascii="Poppins" w:eastAsia="Poppins" w:hAnsi="Poppins" w:cs="Poppins"/>
          <w:noProof/>
        </w:rPr>
        <w:t>tatements</w:t>
      </w:r>
      <w:commentRangeEnd w:id="77"/>
      <w:r>
        <w:rPr>
          <w:rStyle w:val="CommentReference"/>
        </w:rPr>
        <w:commentReference w:id="77"/>
      </w:r>
      <w:r w:rsidR="004B7DA1" w:rsidRPr="2925C8FB">
        <w:rPr>
          <w:rFonts w:ascii="Poppins" w:eastAsia="Poppins" w:hAnsi="Poppins" w:cs="Poppins"/>
          <w:noProof/>
        </w:rPr>
        <w:t>’</w:t>
      </w:r>
      <w:r w:rsidR="00E86737">
        <w:rPr>
          <w:rFonts w:ascii="Poppins" w:eastAsia="Poppins" w:hAnsi="Poppins" w:cs="Poppins"/>
          <w:noProof/>
        </w:rPr>
        <w:t xml:space="preserve">, if a User experienced </w:t>
      </w:r>
      <w:r w:rsidR="007F4075">
        <w:rPr>
          <w:rFonts w:ascii="Poppins" w:eastAsia="Poppins" w:hAnsi="Poppins" w:cs="Poppins"/>
          <w:noProof/>
        </w:rPr>
        <w:t>anything to do with space weather</w:t>
      </w:r>
      <w:r w:rsidR="00D5112B">
        <w:rPr>
          <w:rFonts w:ascii="Poppins" w:eastAsia="Poppins" w:hAnsi="Poppins" w:cs="Poppins"/>
          <w:noProof/>
        </w:rPr>
        <w:t>,</w:t>
      </w:r>
      <w:r w:rsidR="007F4075">
        <w:rPr>
          <w:rFonts w:ascii="Poppins" w:eastAsia="Poppins" w:hAnsi="Poppins" w:cs="Poppins"/>
          <w:noProof/>
        </w:rPr>
        <w:t xml:space="preserve"> </w:t>
      </w:r>
      <w:r w:rsidR="008004CA">
        <w:rPr>
          <w:rFonts w:ascii="Poppins" w:eastAsia="Poppins" w:hAnsi="Poppins" w:cs="Poppins"/>
          <w:noProof/>
        </w:rPr>
        <w:t>then it is ensuring that information where appropriate can be more widely disseminated, such as to the Met Office.</w:t>
      </w:r>
      <w:r w:rsidR="00993630">
        <w:rPr>
          <w:rFonts w:ascii="Poppins" w:eastAsia="Poppins" w:hAnsi="Poppins" w:cs="Poppins"/>
          <w:noProof/>
        </w:rPr>
        <w:t xml:space="preserve"> The </w:t>
      </w:r>
      <w:r w:rsidR="005B5A7B">
        <w:rPr>
          <w:rFonts w:ascii="Poppins" w:eastAsia="Poppins" w:hAnsi="Poppins" w:cs="Poppins"/>
          <w:noProof/>
        </w:rPr>
        <w:t>questioner</w:t>
      </w:r>
      <w:r w:rsidR="00993630">
        <w:rPr>
          <w:rFonts w:ascii="Poppins" w:eastAsia="Poppins" w:hAnsi="Poppins" w:cs="Poppins"/>
          <w:noProof/>
        </w:rPr>
        <w:t xml:space="preserve"> agreed this was a useful clarification.</w:t>
      </w:r>
    </w:p>
    <w:p w14:paraId="4D96B197" w14:textId="46B6B859" w:rsidR="00D55AD2" w:rsidRPr="009A07EB" w:rsidRDefault="00F4643B" w:rsidP="00D55AD2">
      <w:pPr>
        <w:spacing w:line="240" w:lineRule="auto"/>
        <w:rPr>
          <w:rFonts w:ascii="Poppins" w:hAnsi="Poppins" w:cs="Poppins"/>
          <w:b/>
          <w:bCs/>
          <w:noProof/>
          <w:highlight w:val="yellow"/>
        </w:rPr>
      </w:pPr>
      <w:r w:rsidRPr="009A07EB">
        <w:rPr>
          <w:rFonts w:ascii="Poppins" w:hAnsi="Poppins" w:cs="Poppins"/>
          <w:b/>
          <w:bCs/>
          <w:noProof/>
          <w:highlight w:val="yellow"/>
        </w:rPr>
        <w:t>Met Office Scale Specific to GICs</w:t>
      </w:r>
    </w:p>
    <w:p w14:paraId="7FC544E3" w14:textId="7D7BE4A2" w:rsidR="00602A83" w:rsidRPr="009A07EB" w:rsidRDefault="00602A83" w:rsidP="00602A83">
      <w:pPr>
        <w:spacing w:line="240" w:lineRule="auto"/>
        <w:rPr>
          <w:rFonts w:ascii="Poppins" w:eastAsia="Poppins" w:hAnsi="Poppins" w:cs="Poppins"/>
          <w:noProof/>
          <w:highlight w:val="yellow"/>
        </w:rPr>
      </w:pPr>
      <w:r w:rsidRPr="009A07EB">
        <w:rPr>
          <w:rFonts w:ascii="Poppins" w:eastAsia="Poppins" w:hAnsi="Poppins" w:cs="Poppins"/>
          <w:noProof/>
          <w:highlight w:val="yellow"/>
        </w:rPr>
        <w:t xml:space="preserve">A Workgroup observer noted that this modification appears to </w:t>
      </w:r>
      <w:r w:rsidR="007C27F2">
        <w:rPr>
          <w:rFonts w:ascii="Poppins" w:eastAsia="Poppins" w:hAnsi="Poppins" w:cs="Poppins"/>
          <w:noProof/>
          <w:highlight w:val="yellow"/>
        </w:rPr>
        <w:t>be specific to the impact o</w:t>
      </w:r>
      <w:r w:rsidR="009A44B0">
        <w:rPr>
          <w:rFonts w:ascii="Poppins" w:eastAsia="Poppins" w:hAnsi="Poppins" w:cs="Poppins"/>
          <w:noProof/>
          <w:highlight w:val="yellow"/>
        </w:rPr>
        <w:t>f</w:t>
      </w:r>
      <w:r w:rsidR="00140929">
        <w:rPr>
          <w:rFonts w:ascii="Poppins" w:eastAsia="Poppins" w:hAnsi="Poppins" w:cs="Poppins"/>
          <w:noProof/>
          <w:highlight w:val="yellow"/>
        </w:rPr>
        <w:t xml:space="preserve"> GICs</w:t>
      </w:r>
      <w:r w:rsidR="007C27F2">
        <w:rPr>
          <w:rFonts w:ascii="Poppins" w:eastAsia="Poppins" w:hAnsi="Poppins" w:cs="Poppins"/>
          <w:noProof/>
          <w:highlight w:val="yellow"/>
        </w:rPr>
        <w:t xml:space="preserve"> </w:t>
      </w:r>
      <w:r w:rsidR="005B330E">
        <w:rPr>
          <w:rFonts w:ascii="Poppins" w:eastAsia="Poppins" w:hAnsi="Poppins" w:cs="Poppins"/>
          <w:noProof/>
          <w:highlight w:val="yellow"/>
        </w:rPr>
        <w:t>and does not appear to consider the impact of space weather on</w:t>
      </w:r>
      <w:r w:rsidRPr="009A07EB">
        <w:rPr>
          <w:rFonts w:ascii="Poppins" w:eastAsia="Poppins" w:hAnsi="Poppins" w:cs="Poppins"/>
          <w:noProof/>
          <w:highlight w:val="yellow"/>
        </w:rPr>
        <w:t xml:space="preserve"> </w:t>
      </w:r>
      <w:r w:rsidRPr="009A07EB">
        <w:rPr>
          <w:rFonts w:ascii="Poppins" w:eastAsia="Poppins" w:hAnsi="Poppins" w:cs="Poppins"/>
          <w:noProof/>
          <w:highlight w:val="yellow"/>
        </w:rPr>
        <w:lastRenderedPageBreak/>
        <w:t xml:space="preserve">communication systems or </w:t>
      </w:r>
      <w:r w:rsidR="007F1717">
        <w:rPr>
          <w:rFonts w:ascii="Poppins" w:eastAsia="Poppins" w:hAnsi="Poppins" w:cs="Poppins"/>
          <w:noProof/>
          <w:highlight w:val="yellow"/>
        </w:rPr>
        <w:t>Global</w:t>
      </w:r>
      <w:r w:rsidR="00B421E9">
        <w:rPr>
          <w:rFonts w:ascii="Poppins" w:eastAsia="Poppins" w:hAnsi="Poppins" w:cs="Poppins"/>
          <w:noProof/>
          <w:highlight w:val="yellow"/>
        </w:rPr>
        <w:t xml:space="preserve"> Positioning Satellite (</w:t>
      </w:r>
      <w:r w:rsidRPr="009A07EB">
        <w:rPr>
          <w:rFonts w:ascii="Poppins" w:eastAsia="Poppins" w:hAnsi="Poppins" w:cs="Poppins"/>
          <w:noProof/>
          <w:highlight w:val="yellow"/>
        </w:rPr>
        <w:t>GPS</w:t>
      </w:r>
      <w:r w:rsidR="00B421E9">
        <w:rPr>
          <w:rFonts w:ascii="Poppins" w:eastAsia="Poppins" w:hAnsi="Poppins" w:cs="Poppins"/>
          <w:noProof/>
          <w:highlight w:val="yellow"/>
        </w:rPr>
        <w:t>)</w:t>
      </w:r>
      <w:r w:rsidRPr="009A07EB">
        <w:rPr>
          <w:rFonts w:ascii="Poppins" w:eastAsia="Poppins" w:hAnsi="Poppins" w:cs="Poppins"/>
          <w:noProof/>
          <w:highlight w:val="yellow"/>
        </w:rPr>
        <w:t xml:space="preserve"> utilised for timing, both of which may directly or indirectly influence </w:t>
      </w:r>
      <w:r w:rsidR="00E60C42">
        <w:rPr>
          <w:rFonts w:ascii="Poppins" w:eastAsia="Poppins" w:hAnsi="Poppins" w:cs="Poppins"/>
          <w:noProof/>
          <w:highlight w:val="yellow"/>
        </w:rPr>
        <w:t>G</w:t>
      </w:r>
      <w:r w:rsidRPr="009A07EB">
        <w:rPr>
          <w:rFonts w:ascii="Poppins" w:eastAsia="Poppins" w:hAnsi="Poppins" w:cs="Poppins"/>
          <w:noProof/>
          <w:highlight w:val="yellow"/>
        </w:rPr>
        <w:t>enerator operations. For instance, certain wind farms rely on satellite communications for specific aspects of their communication and control systems. The observer raised the question of whether BMRS notifications to Users would be appropriate in cases involving significant non-GIC space weather events.</w:t>
      </w:r>
    </w:p>
    <w:p w14:paraId="7FD80099" w14:textId="0A584421" w:rsidR="007B7F50" w:rsidRPr="009A07EB" w:rsidRDefault="004A404E" w:rsidP="00D55AD2">
      <w:pPr>
        <w:spacing w:line="240" w:lineRule="auto"/>
        <w:rPr>
          <w:rFonts w:ascii="Poppins" w:eastAsia="Poppins" w:hAnsi="Poppins" w:cs="Poppins"/>
          <w:noProof/>
          <w:highlight w:val="yellow"/>
        </w:rPr>
      </w:pPr>
      <w:r w:rsidRPr="009A07EB">
        <w:rPr>
          <w:rFonts w:ascii="Poppins" w:eastAsia="Poppins" w:hAnsi="Poppins" w:cs="Poppins"/>
          <w:noProof/>
          <w:highlight w:val="yellow"/>
        </w:rPr>
        <w:t xml:space="preserve">The Grid Code </w:t>
      </w:r>
      <w:r w:rsidR="00D417FE" w:rsidRPr="009A07EB">
        <w:rPr>
          <w:rFonts w:ascii="Poppins" w:eastAsia="Poppins" w:hAnsi="Poppins" w:cs="Poppins"/>
          <w:noProof/>
          <w:highlight w:val="yellow"/>
        </w:rPr>
        <w:t xml:space="preserve">SME </w:t>
      </w:r>
      <w:r w:rsidRPr="009A07EB">
        <w:rPr>
          <w:rFonts w:ascii="Poppins" w:eastAsia="Poppins" w:hAnsi="Poppins" w:cs="Poppins"/>
          <w:noProof/>
          <w:highlight w:val="yellow"/>
        </w:rPr>
        <w:t>confirmed this topic had been discussed as part of the urgent critera</w:t>
      </w:r>
      <w:r w:rsidR="0024118D" w:rsidRPr="009A07EB">
        <w:rPr>
          <w:rFonts w:ascii="Poppins" w:eastAsia="Poppins" w:hAnsi="Poppins" w:cs="Poppins"/>
          <w:noProof/>
          <w:highlight w:val="yellow"/>
        </w:rPr>
        <w:t xml:space="preserve"> at the </w:t>
      </w:r>
      <w:r w:rsidR="00A900AB" w:rsidRPr="009A07EB">
        <w:rPr>
          <w:rFonts w:ascii="Poppins" w:eastAsia="Poppins" w:hAnsi="Poppins" w:cs="Poppins"/>
          <w:noProof/>
          <w:highlight w:val="yellow"/>
        </w:rPr>
        <w:t xml:space="preserve">Special </w:t>
      </w:r>
      <w:r w:rsidR="0024118D" w:rsidRPr="009A07EB">
        <w:rPr>
          <w:rFonts w:ascii="Poppins" w:eastAsia="Poppins" w:hAnsi="Poppins" w:cs="Poppins"/>
          <w:noProof/>
          <w:highlight w:val="yellow"/>
        </w:rPr>
        <w:t xml:space="preserve">Grid Code Review Panel on </w:t>
      </w:r>
      <w:r w:rsidR="00A900AB" w:rsidRPr="009A07EB">
        <w:rPr>
          <w:rFonts w:ascii="Poppins" w:eastAsia="Poppins" w:hAnsi="Poppins" w:cs="Poppins"/>
          <w:noProof/>
          <w:highlight w:val="yellow"/>
        </w:rPr>
        <w:t>17</w:t>
      </w:r>
      <w:r w:rsidR="0024118D" w:rsidRPr="009A07EB">
        <w:rPr>
          <w:rFonts w:ascii="Poppins" w:eastAsia="Poppins" w:hAnsi="Poppins" w:cs="Poppins"/>
          <w:noProof/>
          <w:highlight w:val="yellow"/>
        </w:rPr>
        <w:t xml:space="preserve"> July 2025</w:t>
      </w:r>
      <w:r w:rsidR="0093373D">
        <w:rPr>
          <w:rFonts w:ascii="Poppins" w:eastAsia="Poppins" w:hAnsi="Poppins" w:cs="Poppins"/>
          <w:noProof/>
          <w:highlight w:val="yellow"/>
        </w:rPr>
        <w:t xml:space="preserve">. It was </w:t>
      </w:r>
      <w:r w:rsidR="00FB1B83" w:rsidRPr="009A07EB">
        <w:rPr>
          <w:rFonts w:ascii="Poppins" w:eastAsia="Poppins" w:hAnsi="Poppins" w:cs="Poppins"/>
          <w:noProof/>
          <w:highlight w:val="yellow"/>
        </w:rPr>
        <w:t>concluded GC0183 is about reporting</w:t>
      </w:r>
      <w:r w:rsidR="00CB4163">
        <w:rPr>
          <w:rFonts w:ascii="Poppins" w:eastAsia="Poppins" w:hAnsi="Poppins" w:cs="Poppins"/>
          <w:noProof/>
          <w:highlight w:val="yellow"/>
        </w:rPr>
        <w:t>, which contributed to the decision to support urgency.</w:t>
      </w:r>
    </w:p>
    <w:p w14:paraId="26C2CD29" w14:textId="711D3856" w:rsidR="005D1847" w:rsidRPr="005D1847" w:rsidRDefault="005D1847" w:rsidP="005D1847">
      <w:pPr>
        <w:spacing w:line="240" w:lineRule="auto"/>
        <w:rPr>
          <w:rFonts w:ascii="Poppins" w:eastAsia="Poppins" w:hAnsi="Poppins" w:cs="Poppins"/>
          <w:noProof/>
        </w:rPr>
      </w:pPr>
      <w:r w:rsidRPr="009A07EB">
        <w:rPr>
          <w:rFonts w:ascii="Poppins" w:eastAsia="Poppins" w:hAnsi="Poppins" w:cs="Poppins"/>
          <w:noProof/>
          <w:highlight w:val="yellow"/>
        </w:rPr>
        <w:t>Another member agreed with the oberver</w:t>
      </w:r>
      <w:r w:rsidR="00E377BD">
        <w:rPr>
          <w:rFonts w:ascii="Poppins" w:eastAsia="Poppins" w:hAnsi="Poppins" w:cs="Poppins"/>
          <w:noProof/>
          <w:highlight w:val="yellow"/>
        </w:rPr>
        <w:t>’</w:t>
      </w:r>
      <w:r w:rsidRPr="009A07EB">
        <w:rPr>
          <w:rFonts w:ascii="Poppins" w:eastAsia="Poppins" w:hAnsi="Poppins" w:cs="Poppins"/>
          <w:noProof/>
          <w:highlight w:val="yellow"/>
        </w:rPr>
        <w:t xml:space="preserve">s view that there are many things affected by space weather but the </w:t>
      </w:r>
      <w:r w:rsidR="0054275C">
        <w:rPr>
          <w:rFonts w:ascii="Poppins" w:eastAsia="Poppins" w:hAnsi="Poppins" w:cs="Poppins"/>
          <w:noProof/>
          <w:highlight w:val="yellow"/>
        </w:rPr>
        <w:t>context</w:t>
      </w:r>
      <w:r w:rsidRPr="009A07EB">
        <w:rPr>
          <w:rFonts w:ascii="Poppins" w:eastAsia="Poppins" w:hAnsi="Poppins" w:cs="Poppins"/>
          <w:noProof/>
          <w:highlight w:val="yellow"/>
        </w:rPr>
        <w:t xml:space="preserve"> here is about known impacts on the electricity system as opposed to </w:t>
      </w:r>
      <w:ins w:id="78" w:author="Claire Goult [NESO]" w:date="2025-08-13T15:37:00Z" w16du:dateUtc="2025-08-13T14:37:00Z">
        <w:r w:rsidR="00830FD5">
          <w:rPr>
            <w:rFonts w:ascii="Poppins" w:eastAsia="Poppins" w:hAnsi="Poppins" w:cs="Poppins"/>
            <w:noProof/>
            <w:highlight w:val="yellow"/>
          </w:rPr>
          <w:t>im</w:t>
        </w:r>
      </w:ins>
      <w:ins w:id="79" w:author="Claire Goult [NESO]" w:date="2025-08-15T11:31:00Z" w16du:dateUtc="2025-08-15T10:31:00Z">
        <w:r w:rsidR="00126053">
          <w:rPr>
            <w:rFonts w:ascii="Poppins" w:eastAsia="Poppins" w:hAnsi="Poppins" w:cs="Poppins"/>
            <w:noProof/>
            <w:highlight w:val="yellow"/>
          </w:rPr>
          <w:t>pac</w:t>
        </w:r>
      </w:ins>
      <w:ins w:id="80" w:author="Claire Goult [NESO]" w:date="2025-08-13T15:37:00Z" w16du:dateUtc="2025-08-13T14:37:00Z">
        <w:r w:rsidR="00830FD5">
          <w:rPr>
            <w:rFonts w:ascii="Poppins" w:eastAsia="Poppins" w:hAnsi="Poppins" w:cs="Poppins"/>
            <w:noProof/>
            <w:highlight w:val="yellow"/>
          </w:rPr>
          <w:t xml:space="preserve">ts on </w:t>
        </w:r>
      </w:ins>
      <w:r w:rsidRPr="009A07EB">
        <w:rPr>
          <w:rFonts w:ascii="Poppins" w:eastAsia="Poppins" w:hAnsi="Poppins" w:cs="Poppins"/>
          <w:noProof/>
          <w:highlight w:val="yellow"/>
        </w:rPr>
        <w:t>communication</w:t>
      </w:r>
      <w:ins w:id="81" w:author="Claire Goult [NESO]" w:date="2025-08-13T15:37:00Z" w16du:dateUtc="2025-08-13T14:37:00Z">
        <w:r w:rsidR="00830FD5">
          <w:rPr>
            <w:rFonts w:ascii="Poppins" w:eastAsia="Poppins" w:hAnsi="Poppins" w:cs="Poppins"/>
            <w:noProof/>
            <w:highlight w:val="yellow"/>
          </w:rPr>
          <w:t xml:space="preserve"> system</w:t>
        </w:r>
      </w:ins>
      <w:r w:rsidRPr="009A07EB">
        <w:rPr>
          <w:rFonts w:ascii="Poppins" w:eastAsia="Poppins" w:hAnsi="Poppins" w:cs="Poppins"/>
          <w:noProof/>
          <w:highlight w:val="yellow"/>
        </w:rPr>
        <w:t>s, which may or may not be used by parties. It is not for BMRS to be broadcasting threats or impacts o</w:t>
      </w:r>
      <w:ins w:id="82" w:author="Claire Goult [NESO]" w:date="2025-08-13T15:37:00Z" w16du:dateUtc="2025-08-13T14:37:00Z">
        <w:r w:rsidR="007705CA">
          <w:rPr>
            <w:rFonts w:ascii="Poppins" w:eastAsia="Poppins" w:hAnsi="Poppins" w:cs="Poppins"/>
            <w:noProof/>
            <w:highlight w:val="yellow"/>
          </w:rPr>
          <w:t>f</w:t>
        </w:r>
      </w:ins>
      <w:del w:id="83" w:author="Claire Goult [NESO]" w:date="2025-08-13T15:37:00Z" w16du:dateUtc="2025-08-13T14:37:00Z">
        <w:r w:rsidRPr="009A07EB" w:rsidDel="007705CA">
          <w:rPr>
            <w:rFonts w:ascii="Poppins" w:eastAsia="Poppins" w:hAnsi="Poppins" w:cs="Poppins"/>
            <w:noProof/>
            <w:highlight w:val="yellow"/>
          </w:rPr>
          <w:delText>r</w:delText>
        </w:r>
      </w:del>
      <w:r w:rsidRPr="009A07EB">
        <w:rPr>
          <w:rFonts w:ascii="Poppins" w:eastAsia="Poppins" w:hAnsi="Poppins" w:cs="Poppins"/>
          <w:noProof/>
          <w:highlight w:val="yellow"/>
        </w:rPr>
        <w:t xml:space="preserve"> space weather. The Met Office is focused on advising NESO on G4/G5 events and</w:t>
      </w:r>
      <w:ins w:id="84" w:author="Claire Goult [NESO]" w:date="2025-08-13T15:22:00Z" w16du:dateUtc="2025-08-13T14:22:00Z">
        <w:r w:rsidR="00386EEF">
          <w:rPr>
            <w:rFonts w:ascii="Poppins" w:eastAsia="Poppins" w:hAnsi="Poppins" w:cs="Poppins"/>
            <w:noProof/>
            <w:highlight w:val="yellow"/>
          </w:rPr>
          <w:t xml:space="preserve"> these events will be notified to industry parties </w:t>
        </w:r>
      </w:ins>
      <w:r w:rsidRPr="009A07EB">
        <w:rPr>
          <w:rFonts w:ascii="Poppins" w:eastAsia="Poppins" w:hAnsi="Poppins" w:cs="Poppins"/>
          <w:noProof/>
          <w:highlight w:val="yellow"/>
        </w:rPr>
        <w:t xml:space="preserve"> </w:t>
      </w:r>
      <w:del w:id="85" w:author="Claire Goult [NESO]" w:date="2025-08-13T15:22:00Z" w16du:dateUtc="2025-08-13T14:22:00Z">
        <w:r w:rsidRPr="009A07EB" w:rsidDel="00DC069F">
          <w:rPr>
            <w:rFonts w:ascii="Poppins" w:eastAsia="Poppins" w:hAnsi="Poppins" w:cs="Poppins"/>
            <w:noProof/>
            <w:highlight w:val="yellow"/>
          </w:rPr>
          <w:delText>then</w:delText>
        </w:r>
      </w:del>
      <w:r w:rsidRPr="009A07EB">
        <w:rPr>
          <w:rFonts w:ascii="Poppins" w:eastAsia="Poppins" w:hAnsi="Poppins" w:cs="Poppins"/>
          <w:noProof/>
          <w:highlight w:val="yellow"/>
        </w:rPr>
        <w:t xml:space="preserve"> through</w:t>
      </w:r>
      <w:ins w:id="86" w:author="Claire Goult [NESO]" w:date="2025-08-13T15:22:00Z" w16du:dateUtc="2025-08-13T14:22:00Z">
        <w:r w:rsidR="00DC069F">
          <w:rPr>
            <w:rFonts w:ascii="Poppins" w:eastAsia="Poppins" w:hAnsi="Poppins" w:cs="Poppins"/>
            <w:noProof/>
            <w:highlight w:val="yellow"/>
          </w:rPr>
          <w:t xml:space="preserve"> the</w:t>
        </w:r>
      </w:ins>
      <w:r w:rsidRPr="009A07EB">
        <w:rPr>
          <w:rFonts w:ascii="Poppins" w:eastAsia="Poppins" w:hAnsi="Poppins" w:cs="Poppins"/>
          <w:noProof/>
          <w:highlight w:val="yellow"/>
        </w:rPr>
        <w:t xml:space="preserve"> B</w:t>
      </w:r>
      <w:r w:rsidR="00615A32">
        <w:rPr>
          <w:rFonts w:ascii="Poppins" w:eastAsia="Poppins" w:hAnsi="Poppins" w:cs="Poppins"/>
          <w:noProof/>
          <w:highlight w:val="yellow"/>
        </w:rPr>
        <w:t>MR</w:t>
      </w:r>
      <w:r w:rsidRPr="009A07EB">
        <w:rPr>
          <w:rFonts w:ascii="Poppins" w:eastAsia="Poppins" w:hAnsi="Poppins" w:cs="Poppins"/>
          <w:noProof/>
          <w:highlight w:val="yellow"/>
        </w:rPr>
        <w:t>S</w:t>
      </w:r>
      <w:ins w:id="87" w:author="Claire Goult [NESO]" w:date="2025-08-13T15:22:00Z" w16du:dateUtc="2025-08-13T14:22:00Z">
        <w:r w:rsidR="00C068F1">
          <w:rPr>
            <w:rFonts w:ascii="Poppins" w:eastAsia="Poppins" w:hAnsi="Poppins" w:cs="Poppins"/>
            <w:noProof/>
            <w:highlight w:val="yellow"/>
          </w:rPr>
          <w:t xml:space="preserve"> system or o</w:t>
        </w:r>
      </w:ins>
      <w:ins w:id="88" w:author="Claire Goult [NESO]" w:date="2025-08-13T15:23:00Z" w16du:dateUtc="2025-08-13T14:23:00Z">
        <w:r w:rsidR="00C068F1">
          <w:rPr>
            <w:rFonts w:ascii="Poppins" w:eastAsia="Poppins" w:hAnsi="Poppins" w:cs="Poppins"/>
            <w:noProof/>
            <w:highlight w:val="yellow"/>
          </w:rPr>
          <w:t>ther</w:t>
        </w:r>
        <w:r w:rsidR="002624E4">
          <w:rPr>
            <w:rFonts w:ascii="Poppins" w:eastAsia="Poppins" w:hAnsi="Poppins" w:cs="Poppins"/>
            <w:noProof/>
            <w:highlight w:val="yellow"/>
          </w:rPr>
          <w:t xml:space="preserve"> communication routes as appropriate</w:t>
        </w:r>
        <w:r w:rsidR="00BF79B0">
          <w:rPr>
            <w:rFonts w:ascii="Poppins" w:eastAsia="Poppins" w:hAnsi="Poppins" w:cs="Poppins"/>
            <w:noProof/>
            <w:highlight w:val="yellow"/>
          </w:rPr>
          <w:t>.</w:t>
        </w:r>
      </w:ins>
      <w:r w:rsidRPr="009A07EB">
        <w:rPr>
          <w:rFonts w:ascii="Poppins" w:eastAsia="Poppins" w:hAnsi="Poppins" w:cs="Poppins"/>
          <w:noProof/>
          <w:highlight w:val="yellow"/>
        </w:rPr>
        <w:t xml:space="preserve"> </w:t>
      </w:r>
      <w:del w:id="89" w:author="Claire Goult [NESO]" w:date="2025-08-13T15:23:00Z" w16du:dateUtc="2025-08-13T14:23:00Z">
        <w:r w:rsidRPr="009A07EB" w:rsidDel="00BF79B0">
          <w:rPr>
            <w:rFonts w:ascii="Poppins" w:eastAsia="Poppins" w:hAnsi="Poppins" w:cs="Poppins"/>
            <w:noProof/>
            <w:highlight w:val="yellow"/>
          </w:rPr>
          <w:delText>industry parties will be infomed.</w:delText>
        </w:r>
      </w:del>
      <w:r w:rsidRPr="009A07EB">
        <w:rPr>
          <w:rFonts w:ascii="Poppins" w:eastAsia="Poppins" w:hAnsi="Poppins" w:cs="Poppins"/>
          <w:noProof/>
          <w:highlight w:val="yellow"/>
        </w:rPr>
        <w:t xml:space="preserve"> There are also a number of space weather situations which happen so quickly that there is not enough time to put information out via BMRS. The approach of GC0183 is not to cover every single space weather phenomena that could happen but focussing on those that could impact on electrical assets as oppose</w:t>
      </w:r>
      <w:ins w:id="90" w:author="Claire Goult [NESO]" w:date="2025-08-13T15:37:00Z" w16du:dateUtc="2025-08-13T14:37:00Z">
        <w:r w:rsidR="007705CA">
          <w:rPr>
            <w:rFonts w:ascii="Poppins" w:eastAsia="Poppins" w:hAnsi="Poppins" w:cs="Poppins"/>
            <w:noProof/>
            <w:highlight w:val="yellow"/>
          </w:rPr>
          <w:t>d</w:t>
        </w:r>
      </w:ins>
      <w:r w:rsidRPr="009A07EB">
        <w:rPr>
          <w:rFonts w:ascii="Poppins" w:eastAsia="Poppins" w:hAnsi="Poppins" w:cs="Poppins"/>
          <w:noProof/>
          <w:highlight w:val="yellow"/>
        </w:rPr>
        <w:t xml:space="preserve"> to potentially wider impacts on communications.</w:t>
      </w:r>
    </w:p>
    <w:p w14:paraId="7AB1462A" w14:textId="77777777" w:rsidR="007B7F50" w:rsidRPr="00250A58" w:rsidRDefault="007B7F50" w:rsidP="3B496362">
      <w:pPr>
        <w:spacing w:line="240" w:lineRule="auto"/>
        <w:rPr>
          <w:rFonts w:ascii="Poppins" w:eastAsia="Poppins" w:hAnsi="Poppins" w:cs="Poppins"/>
          <w:noProof/>
        </w:rPr>
      </w:pPr>
    </w:p>
    <w:p w14:paraId="1073C052" w14:textId="0EAADE72" w:rsidR="008C5281" w:rsidRDefault="008C5281" w:rsidP="008C5281">
      <w:pPr>
        <w:spacing w:line="240" w:lineRule="auto"/>
        <w:rPr>
          <w:rFonts w:ascii="Poppins" w:hAnsi="Poppins" w:cs="Poppins"/>
          <w:b/>
          <w:bCs/>
          <w:noProof/>
        </w:rPr>
      </w:pPr>
      <w:commentRangeStart w:id="91"/>
      <w:r>
        <w:rPr>
          <w:rFonts w:ascii="Poppins" w:hAnsi="Poppins" w:cs="Poppins"/>
          <w:b/>
          <w:bCs/>
          <w:noProof/>
        </w:rPr>
        <w:t>Draft Legal Text Discussion</w:t>
      </w:r>
      <w:commentRangeEnd w:id="91"/>
      <w:r w:rsidR="00D37911">
        <w:rPr>
          <w:rStyle w:val="CommentReference"/>
        </w:rPr>
        <w:commentReference w:id="91"/>
      </w:r>
    </w:p>
    <w:p w14:paraId="3AF19F96" w14:textId="5EF659AF" w:rsidR="009C6EC9" w:rsidRPr="00E047E5" w:rsidRDefault="008C5281" w:rsidP="00D95792">
      <w:pPr>
        <w:spacing w:line="240" w:lineRule="auto"/>
        <w:rPr>
          <w:rFonts w:ascii="Poppins" w:hAnsi="Poppins" w:cs="Poppins"/>
          <w:b/>
          <w:bCs/>
          <w:noProof/>
        </w:rPr>
      </w:pPr>
      <w:bookmarkStart w:id="92" w:name="_Hlk205388562"/>
      <w:commentRangeStart w:id="93"/>
      <w:r w:rsidRPr="00E047E5">
        <w:rPr>
          <w:rFonts w:ascii="Poppins" w:hAnsi="Poppins" w:cs="Poppins"/>
          <w:b/>
          <w:bCs/>
          <w:noProof/>
          <w:u w:val="single"/>
        </w:rPr>
        <w:t>Glossary and Definitions</w:t>
      </w:r>
      <w:bookmarkEnd w:id="92"/>
      <w:commentRangeEnd w:id="93"/>
      <w:r w:rsidR="006F42C3">
        <w:rPr>
          <w:rStyle w:val="CommentReference"/>
        </w:rPr>
        <w:commentReference w:id="93"/>
      </w:r>
    </w:p>
    <w:p w14:paraId="1A9EE623" w14:textId="439191DD" w:rsidR="005611BF" w:rsidRPr="00E047E5" w:rsidRDefault="00E047E5" w:rsidP="00080A3C">
      <w:pPr>
        <w:spacing w:line="240" w:lineRule="auto"/>
        <w:rPr>
          <w:rFonts w:ascii="Poppins" w:hAnsi="Poppins" w:cs="Poppins"/>
          <w:noProof/>
          <w:u w:val="single"/>
        </w:rPr>
      </w:pPr>
      <w:r w:rsidRPr="00E047E5">
        <w:rPr>
          <w:rFonts w:ascii="Poppins" w:hAnsi="Poppins" w:cs="Poppins"/>
          <w:noProof/>
          <w:u w:val="single"/>
        </w:rPr>
        <w:t>‘Space Weather Advisory’</w:t>
      </w:r>
    </w:p>
    <w:p w14:paraId="79643DDB" w14:textId="5A6276B9" w:rsidR="00E14F0D" w:rsidRDefault="00A75D2F" w:rsidP="00080A3C">
      <w:pPr>
        <w:spacing w:line="240" w:lineRule="auto"/>
        <w:rPr>
          <w:rFonts w:ascii="Poppins" w:hAnsi="Poppins" w:cs="Poppins"/>
          <w:noProof/>
        </w:rPr>
      </w:pPr>
      <w:r>
        <w:rPr>
          <w:rFonts w:ascii="Poppins" w:hAnsi="Poppins" w:cs="Poppins"/>
          <w:noProof/>
        </w:rPr>
        <w:t xml:space="preserve">A Workgroup member </w:t>
      </w:r>
      <w:r w:rsidR="006D46C4">
        <w:rPr>
          <w:rFonts w:ascii="Poppins" w:hAnsi="Poppins" w:cs="Poppins"/>
          <w:noProof/>
        </w:rPr>
        <w:t xml:space="preserve">requested clarification on who the stakeholders might be in terms of </w:t>
      </w:r>
      <w:r w:rsidR="0006140F">
        <w:rPr>
          <w:rFonts w:ascii="Poppins" w:hAnsi="Poppins" w:cs="Poppins"/>
          <w:noProof/>
        </w:rPr>
        <w:t>‘</w:t>
      </w:r>
      <w:r w:rsidR="003A1B72">
        <w:rPr>
          <w:rFonts w:ascii="Poppins" w:hAnsi="Poppins" w:cs="Poppins"/>
          <w:noProof/>
        </w:rPr>
        <w:t>S</w:t>
      </w:r>
      <w:r w:rsidR="009F16BD">
        <w:rPr>
          <w:rFonts w:ascii="Poppins" w:hAnsi="Poppins" w:cs="Poppins"/>
          <w:noProof/>
        </w:rPr>
        <w:t xml:space="preserve">pace </w:t>
      </w:r>
      <w:r w:rsidR="003A1B72">
        <w:rPr>
          <w:rFonts w:ascii="Poppins" w:hAnsi="Poppins" w:cs="Poppins"/>
          <w:noProof/>
        </w:rPr>
        <w:t>W</w:t>
      </w:r>
      <w:r w:rsidR="009F16BD">
        <w:rPr>
          <w:rFonts w:ascii="Poppins" w:hAnsi="Poppins" w:cs="Poppins"/>
          <w:noProof/>
        </w:rPr>
        <w:t xml:space="preserve">eather </w:t>
      </w:r>
      <w:r w:rsidR="003A1B72">
        <w:rPr>
          <w:rFonts w:ascii="Poppins" w:hAnsi="Poppins" w:cs="Poppins"/>
          <w:noProof/>
        </w:rPr>
        <w:t>A</w:t>
      </w:r>
      <w:r w:rsidR="009F16BD">
        <w:rPr>
          <w:rFonts w:ascii="Poppins" w:hAnsi="Poppins" w:cs="Poppins"/>
          <w:noProof/>
        </w:rPr>
        <w:t>dvisory</w:t>
      </w:r>
      <w:r w:rsidR="0006140F">
        <w:rPr>
          <w:rFonts w:ascii="Poppins" w:hAnsi="Poppins" w:cs="Poppins"/>
          <w:noProof/>
        </w:rPr>
        <w:t>’</w:t>
      </w:r>
      <w:r w:rsidR="009F16BD">
        <w:rPr>
          <w:rFonts w:ascii="Poppins" w:hAnsi="Poppins" w:cs="Poppins"/>
          <w:noProof/>
        </w:rPr>
        <w:t xml:space="preserve"> </w:t>
      </w:r>
      <w:r w:rsidR="001D52BD">
        <w:rPr>
          <w:rFonts w:ascii="Poppins" w:hAnsi="Poppins" w:cs="Poppins"/>
          <w:noProof/>
        </w:rPr>
        <w:t>informa</w:t>
      </w:r>
      <w:r w:rsidR="00470702">
        <w:rPr>
          <w:rFonts w:ascii="Poppins" w:hAnsi="Poppins" w:cs="Poppins"/>
          <w:noProof/>
        </w:rPr>
        <w:t>ti</w:t>
      </w:r>
      <w:r w:rsidR="001D52BD">
        <w:rPr>
          <w:rFonts w:ascii="Poppins" w:hAnsi="Poppins" w:cs="Poppins"/>
          <w:noProof/>
        </w:rPr>
        <w:t xml:space="preserve">on, </w:t>
      </w:r>
      <w:r w:rsidR="009F16BD">
        <w:rPr>
          <w:rFonts w:ascii="Poppins" w:hAnsi="Poppins" w:cs="Poppins"/>
          <w:noProof/>
        </w:rPr>
        <w:t>as they had noticed</w:t>
      </w:r>
      <w:r w:rsidR="0007262A">
        <w:rPr>
          <w:rFonts w:ascii="Poppins" w:hAnsi="Poppins" w:cs="Poppins"/>
          <w:noProof/>
        </w:rPr>
        <w:t xml:space="preserve"> statements </w:t>
      </w:r>
      <w:r w:rsidR="00073FBD">
        <w:rPr>
          <w:rFonts w:ascii="Poppins" w:hAnsi="Poppins" w:cs="Poppins"/>
          <w:noProof/>
        </w:rPr>
        <w:t xml:space="preserve">in the legal text </w:t>
      </w:r>
      <w:r w:rsidR="0007262A">
        <w:rPr>
          <w:rFonts w:ascii="Poppins" w:hAnsi="Poppins" w:cs="Poppins"/>
          <w:noProof/>
        </w:rPr>
        <w:t>are being issued directly to</w:t>
      </w:r>
      <w:r w:rsidR="00764887">
        <w:rPr>
          <w:rFonts w:ascii="Poppins" w:hAnsi="Poppins" w:cs="Poppins"/>
          <w:noProof/>
        </w:rPr>
        <w:t xml:space="preserve"> Control Centres and Externally Interconnected System Operators (EISOs)</w:t>
      </w:r>
      <w:r w:rsidR="00C92E5C">
        <w:rPr>
          <w:rFonts w:ascii="Poppins" w:hAnsi="Poppins" w:cs="Poppins"/>
          <w:noProof/>
        </w:rPr>
        <w:t>.</w:t>
      </w:r>
      <w:r w:rsidR="00800A10">
        <w:rPr>
          <w:rFonts w:ascii="Poppins" w:hAnsi="Poppins" w:cs="Poppins"/>
          <w:noProof/>
        </w:rPr>
        <w:t xml:space="preserve"> This would be </w:t>
      </w:r>
      <w:r w:rsidR="005D0843">
        <w:rPr>
          <w:rFonts w:ascii="Poppins" w:hAnsi="Poppins" w:cs="Poppins"/>
          <w:noProof/>
        </w:rPr>
        <w:t>Network Operators and Users but not necessarily Generators</w:t>
      </w:r>
      <w:ins w:id="94" w:author="Claire Goult [NESO]" w:date="2025-08-13T15:23:00Z" w16du:dateUtc="2025-08-13T14:23:00Z">
        <w:r w:rsidR="0025771D">
          <w:rPr>
            <w:rFonts w:ascii="Poppins" w:hAnsi="Poppins" w:cs="Poppins"/>
            <w:noProof/>
          </w:rPr>
          <w:t xml:space="preserve"> as Gen</w:t>
        </w:r>
      </w:ins>
      <w:ins w:id="95" w:author="Claire Goult [NESO]" w:date="2025-08-13T15:24:00Z" w16du:dateUtc="2025-08-13T14:24:00Z">
        <w:r w:rsidR="0025771D">
          <w:rPr>
            <w:rFonts w:ascii="Poppins" w:hAnsi="Poppins" w:cs="Poppins"/>
            <w:noProof/>
          </w:rPr>
          <w:t xml:space="preserve">erators use Control Points rather than </w:t>
        </w:r>
        <w:r w:rsidR="00E12D3F">
          <w:rPr>
            <w:rFonts w:ascii="Poppins" w:hAnsi="Poppins" w:cs="Poppins"/>
            <w:noProof/>
          </w:rPr>
          <w:t>Control Centres</w:t>
        </w:r>
      </w:ins>
      <w:r w:rsidR="005D0843">
        <w:rPr>
          <w:rFonts w:ascii="Poppins" w:hAnsi="Poppins" w:cs="Poppins"/>
          <w:noProof/>
        </w:rPr>
        <w:t>.</w:t>
      </w:r>
      <w:r w:rsidR="007A3C7C">
        <w:rPr>
          <w:rFonts w:ascii="Poppins" w:hAnsi="Poppins" w:cs="Poppins"/>
          <w:noProof/>
        </w:rPr>
        <w:t xml:space="preserve"> </w:t>
      </w:r>
      <w:r w:rsidR="00727430" w:rsidRPr="00727430">
        <w:rPr>
          <w:rFonts w:ascii="Poppins" w:hAnsi="Poppins" w:cs="Poppins"/>
          <w:noProof/>
        </w:rPr>
        <w:t>It was clarified that the original intention was for stakeholders to obtain information through BMRS. However, following discussion, it was recognised that</w:t>
      </w:r>
      <w:r w:rsidR="00EF1208">
        <w:rPr>
          <w:rFonts w:ascii="Poppins" w:hAnsi="Poppins" w:cs="Poppins"/>
          <w:noProof/>
        </w:rPr>
        <w:t xml:space="preserve"> network control centres</w:t>
      </w:r>
      <w:r w:rsidR="00C640BD">
        <w:rPr>
          <w:rFonts w:ascii="Poppins" w:hAnsi="Poppins" w:cs="Poppins"/>
          <w:noProof/>
        </w:rPr>
        <w:t xml:space="preserve"> (as non market participants)</w:t>
      </w:r>
      <w:r w:rsidR="00A00EB9">
        <w:rPr>
          <w:rFonts w:ascii="Poppins" w:hAnsi="Poppins" w:cs="Poppins"/>
          <w:noProof/>
        </w:rPr>
        <w:t xml:space="preserve"> do not</w:t>
      </w:r>
      <w:r w:rsidR="00727430" w:rsidRPr="00727430">
        <w:rPr>
          <w:rFonts w:ascii="Poppins" w:hAnsi="Poppins" w:cs="Poppins"/>
          <w:noProof/>
        </w:rPr>
        <w:t xml:space="preserve"> not  regularly monitor the BMRS. Therefore, for effective network control and to ensure </w:t>
      </w:r>
      <w:r w:rsidR="003E5351">
        <w:rPr>
          <w:rFonts w:ascii="Poppins" w:hAnsi="Poppins" w:cs="Poppins"/>
          <w:noProof/>
        </w:rPr>
        <w:t>I</w:t>
      </w:r>
      <w:r w:rsidR="00727430" w:rsidRPr="00727430">
        <w:rPr>
          <w:rFonts w:ascii="Poppins" w:hAnsi="Poppins" w:cs="Poppins"/>
          <w:noProof/>
        </w:rPr>
        <w:t>nterconnector</w:t>
      </w:r>
      <w:ins w:id="96" w:author="Claire Goult [NESO]" w:date="2025-08-13T14:46:00Z" w16du:dateUtc="2025-08-13T13:46:00Z">
        <w:r w:rsidR="00856DB7">
          <w:rPr>
            <w:rFonts w:ascii="Poppins" w:hAnsi="Poppins" w:cs="Poppins"/>
            <w:noProof/>
          </w:rPr>
          <w:t xml:space="preserve"> Owner</w:t>
        </w:r>
      </w:ins>
      <w:r w:rsidR="00727430" w:rsidRPr="00727430">
        <w:rPr>
          <w:rFonts w:ascii="Poppins" w:hAnsi="Poppins" w:cs="Poppins"/>
          <w:noProof/>
        </w:rPr>
        <w:t xml:space="preserve"> awareness, alternative communication measures may be necessary.</w:t>
      </w:r>
      <w:r w:rsidR="00727430">
        <w:rPr>
          <w:rFonts w:ascii="Poppins" w:hAnsi="Poppins" w:cs="Poppins"/>
          <w:noProof/>
        </w:rPr>
        <w:t xml:space="preserve"> </w:t>
      </w:r>
      <w:r w:rsidR="003E5351">
        <w:rPr>
          <w:rFonts w:ascii="Poppins" w:hAnsi="Poppins" w:cs="Poppins"/>
          <w:noProof/>
        </w:rPr>
        <w:t xml:space="preserve">Not </w:t>
      </w:r>
      <w:r w:rsidR="00D95792" w:rsidRPr="00D95792">
        <w:rPr>
          <w:rFonts w:ascii="Poppins" w:hAnsi="Poppins" w:cs="Poppins"/>
          <w:noProof/>
        </w:rPr>
        <w:t xml:space="preserve">all Control Centres </w:t>
      </w:r>
      <w:r w:rsidR="00680ECC">
        <w:rPr>
          <w:rFonts w:ascii="Poppins" w:hAnsi="Poppins" w:cs="Poppins"/>
          <w:noProof/>
        </w:rPr>
        <w:t xml:space="preserve">(eg </w:t>
      </w:r>
      <w:r w:rsidR="00742110">
        <w:rPr>
          <w:rFonts w:ascii="Poppins" w:hAnsi="Poppins" w:cs="Poppins"/>
          <w:noProof/>
        </w:rPr>
        <w:t xml:space="preserve">Network Operator </w:t>
      </w:r>
      <w:del w:id="97" w:author="Claire Goult [NESO]" w:date="2025-08-13T14:47:00Z" w16du:dateUtc="2025-08-13T13:47:00Z">
        <w:r w:rsidR="00742110" w:rsidDel="000A209D">
          <w:rPr>
            <w:rFonts w:ascii="Poppins" w:hAnsi="Poppins" w:cs="Poppins"/>
            <w:noProof/>
          </w:rPr>
          <w:delText>(</w:delText>
        </w:r>
        <w:r w:rsidR="00680ECC" w:rsidDel="000A209D">
          <w:rPr>
            <w:rFonts w:ascii="Poppins" w:hAnsi="Poppins" w:cs="Poppins"/>
            <w:noProof/>
          </w:rPr>
          <w:delText>DNO</w:delText>
        </w:r>
        <w:r w:rsidR="00742110" w:rsidDel="00983E44">
          <w:rPr>
            <w:rFonts w:ascii="Poppins" w:hAnsi="Poppins" w:cs="Poppins"/>
            <w:noProof/>
          </w:rPr>
          <w:delText>)</w:delText>
        </w:r>
      </w:del>
      <w:r w:rsidR="00680ECC">
        <w:rPr>
          <w:rFonts w:ascii="Poppins" w:hAnsi="Poppins" w:cs="Poppins"/>
          <w:noProof/>
        </w:rPr>
        <w:t xml:space="preserve"> Control </w:t>
      </w:r>
      <w:r w:rsidR="005D038F">
        <w:rPr>
          <w:rFonts w:ascii="Poppins" w:hAnsi="Poppins" w:cs="Poppins"/>
          <w:noProof/>
        </w:rPr>
        <w:t xml:space="preserve">Centres) </w:t>
      </w:r>
      <w:r w:rsidR="003E5351">
        <w:rPr>
          <w:rFonts w:ascii="Poppins" w:hAnsi="Poppins" w:cs="Poppins"/>
          <w:noProof/>
        </w:rPr>
        <w:t>are required to</w:t>
      </w:r>
      <w:r w:rsidR="00D95792" w:rsidRPr="00D95792">
        <w:rPr>
          <w:rFonts w:ascii="Poppins" w:hAnsi="Poppins" w:cs="Poppins"/>
          <w:noProof/>
        </w:rPr>
        <w:t xml:space="preserve"> take action; only the Generators and </w:t>
      </w:r>
      <w:r w:rsidR="00D95792" w:rsidRPr="00D95792">
        <w:rPr>
          <w:rFonts w:ascii="Poppins" w:hAnsi="Poppins" w:cs="Poppins"/>
          <w:noProof/>
        </w:rPr>
        <w:lastRenderedPageBreak/>
        <w:t>Interconnector</w:t>
      </w:r>
      <w:ins w:id="98" w:author="Claire Goult [NESO]" w:date="2025-08-13T14:51:00Z" w16du:dateUtc="2025-08-13T13:51:00Z">
        <w:r w:rsidR="008A672F">
          <w:rPr>
            <w:rFonts w:ascii="Poppins" w:hAnsi="Poppins" w:cs="Poppins"/>
            <w:noProof/>
          </w:rPr>
          <w:t xml:space="preserve"> Owner</w:t>
        </w:r>
      </w:ins>
      <w:r w:rsidR="00D95792" w:rsidRPr="00D95792">
        <w:rPr>
          <w:rFonts w:ascii="Poppins" w:hAnsi="Poppins" w:cs="Poppins"/>
          <w:noProof/>
        </w:rPr>
        <w:t>s are required to respond with respect to the notification</w:t>
      </w:r>
      <w:r w:rsidR="001F1C22">
        <w:rPr>
          <w:rFonts w:ascii="Poppins" w:hAnsi="Poppins" w:cs="Poppins"/>
          <w:noProof/>
        </w:rPr>
        <w:t xml:space="preserve">, though it is worth noting that </w:t>
      </w:r>
      <w:r w:rsidR="00257D3C">
        <w:rPr>
          <w:rFonts w:ascii="Poppins" w:hAnsi="Poppins" w:cs="Poppins"/>
          <w:noProof/>
        </w:rPr>
        <w:t>under the Grid Code, Generat</w:t>
      </w:r>
      <w:del w:id="99" w:author="Claire Goult [NESO]" w:date="2025-08-13T15:24:00Z" w16du:dateUtc="2025-08-13T14:24:00Z">
        <w:r w:rsidR="00257D3C" w:rsidDel="000D69CB">
          <w:rPr>
            <w:rFonts w:ascii="Poppins" w:hAnsi="Poppins" w:cs="Poppins"/>
            <w:noProof/>
          </w:rPr>
          <w:delText>o</w:delText>
        </w:r>
      </w:del>
      <w:r w:rsidR="00257D3C">
        <w:rPr>
          <w:rFonts w:ascii="Poppins" w:hAnsi="Poppins" w:cs="Poppins"/>
          <w:noProof/>
        </w:rPr>
        <w:t>ring Plant is contr</w:t>
      </w:r>
      <w:r w:rsidR="008C1F49">
        <w:rPr>
          <w:rFonts w:ascii="Poppins" w:hAnsi="Poppins" w:cs="Poppins"/>
          <w:noProof/>
        </w:rPr>
        <w:t>olled from a “Control Point” rather than a Control Centre</w:t>
      </w:r>
      <w:r w:rsidR="00D95792" w:rsidRPr="00D95792">
        <w:rPr>
          <w:rFonts w:ascii="Poppins" w:hAnsi="Poppins" w:cs="Poppins"/>
          <w:noProof/>
        </w:rPr>
        <w:t>.</w:t>
      </w:r>
    </w:p>
    <w:p w14:paraId="7A3F04A7" w14:textId="53F52711" w:rsidR="0052181C" w:rsidRDefault="003A5AC1" w:rsidP="00080A3C">
      <w:pPr>
        <w:spacing w:line="240" w:lineRule="auto"/>
        <w:rPr>
          <w:rFonts w:ascii="Poppins" w:hAnsi="Poppins" w:cs="Poppins"/>
          <w:noProof/>
        </w:rPr>
      </w:pPr>
      <w:r>
        <w:rPr>
          <w:rFonts w:ascii="Poppins" w:hAnsi="Poppins" w:cs="Poppins"/>
          <w:noProof/>
        </w:rPr>
        <w:t>In respect of</w:t>
      </w:r>
      <w:ins w:id="100" w:author="Claire Goult [NESO]" w:date="2025-08-13T15:24:00Z" w16du:dateUtc="2025-08-13T14:24:00Z">
        <w:r w:rsidR="003062B8">
          <w:rPr>
            <w:rFonts w:ascii="Poppins" w:hAnsi="Poppins" w:cs="Poppins"/>
            <w:noProof/>
          </w:rPr>
          <w:t xml:space="preserve"> the proposed</w:t>
        </w:r>
      </w:ins>
      <w:r>
        <w:rPr>
          <w:rFonts w:ascii="Poppins" w:hAnsi="Poppins" w:cs="Poppins"/>
          <w:noProof/>
        </w:rPr>
        <w:t xml:space="preserve"> ‘Space Weather Advisory’</w:t>
      </w:r>
      <w:ins w:id="101" w:author="Claire Goult [NESO]" w:date="2025-08-13T15:25:00Z" w16du:dateUtc="2025-08-13T14:25:00Z">
        <w:r w:rsidR="003062B8">
          <w:rPr>
            <w:rFonts w:ascii="Poppins" w:hAnsi="Poppins" w:cs="Poppins"/>
            <w:noProof/>
          </w:rPr>
          <w:t xml:space="preserve"> Grid Code definition</w:t>
        </w:r>
      </w:ins>
      <w:r>
        <w:rPr>
          <w:rFonts w:ascii="Poppins" w:hAnsi="Poppins" w:cs="Poppins"/>
          <w:noProof/>
        </w:rPr>
        <w:t xml:space="preserve"> it was noted that the intention was </w:t>
      </w:r>
      <w:ins w:id="102" w:author="Claire Goult [NESO]" w:date="2025-08-13T15:25:00Z" w16du:dateUtc="2025-08-13T14:25:00Z">
        <w:r w:rsidR="0001500F">
          <w:rPr>
            <w:rFonts w:ascii="Poppins" w:hAnsi="Poppins" w:cs="Poppins"/>
            <w:noProof/>
          </w:rPr>
          <w:t>for</w:t>
        </w:r>
      </w:ins>
      <w:del w:id="103" w:author="Claire Goult [NESO]" w:date="2025-08-13T15:25:00Z" w16du:dateUtc="2025-08-13T14:25:00Z">
        <w:r w:rsidDel="0001500F">
          <w:rPr>
            <w:rFonts w:ascii="Poppins" w:hAnsi="Poppins" w:cs="Poppins"/>
            <w:noProof/>
          </w:rPr>
          <w:delText>that this would enable</w:delText>
        </w:r>
      </w:del>
      <w:r>
        <w:rPr>
          <w:rFonts w:ascii="Poppins" w:hAnsi="Poppins" w:cs="Poppins"/>
          <w:noProof/>
        </w:rPr>
        <w:t xml:space="preserve"> NESO to inform stakeholders; such as Generators, Interconnector</w:t>
      </w:r>
      <w:ins w:id="104" w:author="Claire Goult [NESO]" w:date="2025-08-13T14:47:00Z" w16du:dateUtc="2025-08-13T13:47:00Z">
        <w:r w:rsidR="000A209D">
          <w:rPr>
            <w:rFonts w:ascii="Poppins" w:hAnsi="Poppins" w:cs="Poppins"/>
            <w:noProof/>
          </w:rPr>
          <w:t xml:space="preserve"> Owner</w:t>
        </w:r>
      </w:ins>
      <w:r>
        <w:rPr>
          <w:rFonts w:ascii="Poppins" w:hAnsi="Poppins" w:cs="Poppins"/>
          <w:noProof/>
        </w:rPr>
        <w:t>s and Network Operators; of relevant information without it being in the form of a ‘Notification’ (requiring specific action(s) from certain parties).</w:t>
      </w:r>
    </w:p>
    <w:p w14:paraId="1634C519" w14:textId="4B67F1E6" w:rsidR="00852D57" w:rsidRDefault="0053602F" w:rsidP="00080A3C">
      <w:pPr>
        <w:spacing w:line="240" w:lineRule="auto"/>
        <w:rPr>
          <w:rFonts w:ascii="Poppins" w:hAnsi="Poppins" w:cs="Poppins"/>
          <w:noProof/>
        </w:rPr>
      </w:pPr>
      <w:r w:rsidRPr="0053602F">
        <w:rPr>
          <w:rFonts w:ascii="Poppins" w:hAnsi="Poppins" w:cs="Poppins"/>
          <w:noProof/>
        </w:rPr>
        <w:t>A member pointed out that 'Control Centre' is not the right term, as it refers to a location</w:t>
      </w:r>
      <w:r>
        <w:rPr>
          <w:rFonts w:ascii="Poppins" w:hAnsi="Poppins" w:cs="Poppins"/>
          <w:noProof/>
        </w:rPr>
        <w:t xml:space="preserve"> and</w:t>
      </w:r>
      <w:r w:rsidRPr="0053602F">
        <w:rPr>
          <w:rFonts w:ascii="Poppins" w:hAnsi="Poppins" w:cs="Poppins"/>
          <w:noProof/>
        </w:rPr>
        <w:t xml:space="preserve"> </w:t>
      </w:r>
      <w:r w:rsidR="00E03224">
        <w:rPr>
          <w:rFonts w:ascii="Poppins" w:hAnsi="Poppins" w:cs="Poppins"/>
          <w:noProof/>
        </w:rPr>
        <w:t xml:space="preserve">is </w:t>
      </w:r>
      <w:r w:rsidRPr="0053602F">
        <w:rPr>
          <w:rFonts w:ascii="Poppins" w:hAnsi="Poppins" w:cs="Poppins"/>
          <w:noProof/>
        </w:rPr>
        <w:t xml:space="preserve">not capable of issuing statements; 'Network Operator' may be more suitable. They also noted that the modification title mentions Generators and </w:t>
      </w:r>
      <w:r w:rsidR="003E5351">
        <w:rPr>
          <w:rFonts w:ascii="Poppins" w:hAnsi="Poppins" w:cs="Poppins"/>
          <w:noProof/>
        </w:rPr>
        <w:t>I</w:t>
      </w:r>
      <w:r w:rsidRPr="0053602F">
        <w:rPr>
          <w:rFonts w:ascii="Poppins" w:hAnsi="Poppins" w:cs="Poppins"/>
          <w:noProof/>
        </w:rPr>
        <w:t>nterconnector</w:t>
      </w:r>
      <w:ins w:id="105" w:author="Claire Goult [NESO]" w:date="2025-08-13T14:51:00Z" w16du:dateUtc="2025-08-13T13:51:00Z">
        <w:r w:rsidR="008A672F">
          <w:rPr>
            <w:rFonts w:ascii="Poppins" w:hAnsi="Poppins" w:cs="Poppins"/>
            <w:noProof/>
          </w:rPr>
          <w:t xml:space="preserve"> Owner</w:t>
        </w:r>
      </w:ins>
      <w:r w:rsidRPr="0053602F">
        <w:rPr>
          <w:rFonts w:ascii="Poppins" w:hAnsi="Poppins" w:cs="Poppins"/>
          <w:noProof/>
        </w:rPr>
        <w:t>s, but the requirements now affect Control Centres and possibly other Users, broadening the stakeholder group. Another member agreed and suggested using</w:t>
      </w:r>
      <w:ins w:id="106" w:author="Claire Goult [NESO]" w:date="2025-08-13T15:25:00Z" w16du:dateUtc="2025-08-13T14:25:00Z">
        <w:r w:rsidR="001B1065">
          <w:rPr>
            <w:rFonts w:ascii="Poppins" w:hAnsi="Poppins" w:cs="Poppins"/>
            <w:noProof/>
          </w:rPr>
          <w:t xml:space="preserve"> the term</w:t>
        </w:r>
      </w:ins>
      <w:r w:rsidRPr="0053602F">
        <w:rPr>
          <w:rFonts w:ascii="Poppins" w:hAnsi="Poppins" w:cs="Poppins"/>
          <w:noProof/>
        </w:rPr>
        <w:t xml:space="preserve"> 'Network Operator' instead of 'Control Centre'.</w:t>
      </w:r>
      <w:r w:rsidR="0081118F">
        <w:rPr>
          <w:rFonts w:ascii="Poppins" w:hAnsi="Poppins" w:cs="Poppins"/>
          <w:noProof/>
        </w:rPr>
        <w:t xml:space="preserve"> The NESO SME felt the term User</w:t>
      </w:r>
      <w:r w:rsidR="008824BF">
        <w:rPr>
          <w:rFonts w:ascii="Poppins" w:hAnsi="Poppins" w:cs="Poppins"/>
          <w:noProof/>
        </w:rPr>
        <w:t xml:space="preserve"> may be a simple way of capturing all</w:t>
      </w:r>
      <w:r w:rsidR="006E7F76">
        <w:rPr>
          <w:rFonts w:ascii="Poppins" w:hAnsi="Poppins" w:cs="Poppins"/>
          <w:noProof/>
        </w:rPr>
        <w:t xml:space="preserve"> stakeholders.</w:t>
      </w:r>
    </w:p>
    <w:p w14:paraId="5363154D" w14:textId="1DC5B864" w:rsidR="00781E89" w:rsidRPr="00893C79" w:rsidRDefault="002523F4" w:rsidP="003B23D1">
      <w:pPr>
        <w:spacing w:line="240" w:lineRule="auto"/>
        <w:rPr>
          <w:rFonts w:ascii="Poppins" w:hAnsi="Poppins" w:cs="Poppins"/>
          <w:noProof/>
        </w:rPr>
      </w:pPr>
      <w:r w:rsidRPr="002523F4">
        <w:rPr>
          <w:rFonts w:ascii="Poppins" w:hAnsi="Poppins" w:cs="Poppins"/>
          <w:noProof/>
        </w:rPr>
        <w:t xml:space="preserve">After this discussion, the member </w:t>
      </w:r>
      <w:r w:rsidR="00D97DC8">
        <w:rPr>
          <w:rFonts w:ascii="Poppins" w:hAnsi="Poppins" w:cs="Poppins"/>
          <w:noProof/>
        </w:rPr>
        <w:t>queried</w:t>
      </w:r>
      <w:r w:rsidRPr="002523F4">
        <w:rPr>
          <w:rFonts w:ascii="Poppins" w:hAnsi="Poppins" w:cs="Poppins"/>
          <w:noProof/>
        </w:rPr>
        <w:t xml:space="preserve"> whether Transmission Owners (TOs) would be affected. If so, there may be a need to consider an STC modification to </w:t>
      </w:r>
      <w:r w:rsidR="00EC76B4">
        <w:rPr>
          <w:rFonts w:ascii="Poppins" w:hAnsi="Poppins" w:cs="Poppins"/>
          <w:noProof/>
        </w:rPr>
        <w:t xml:space="preserve">also </w:t>
      </w:r>
      <w:r w:rsidRPr="002523F4">
        <w:rPr>
          <w:rFonts w:ascii="Poppins" w:hAnsi="Poppins" w:cs="Poppins"/>
          <w:noProof/>
        </w:rPr>
        <w:t>apply to TOs</w:t>
      </w:r>
      <w:r w:rsidR="00304D1C">
        <w:rPr>
          <w:rFonts w:ascii="Poppins" w:hAnsi="Poppins" w:cs="Poppins"/>
          <w:noProof/>
        </w:rPr>
        <w:t xml:space="preserve"> </w:t>
      </w:r>
      <w:r w:rsidR="00304D1C" w:rsidRPr="005E62B9">
        <w:rPr>
          <w:rFonts w:ascii="Poppins" w:hAnsi="Poppins" w:cs="Poppins"/>
          <w:noProof/>
          <w:highlight w:val="yellow"/>
        </w:rPr>
        <w:t>noting obligations cannot be placed on TOs as part of the Grid Code</w:t>
      </w:r>
      <w:r w:rsidR="00C96927" w:rsidRPr="005E62B9">
        <w:rPr>
          <w:rFonts w:ascii="Poppins" w:hAnsi="Poppins" w:cs="Poppins"/>
          <w:noProof/>
          <w:highlight w:val="yellow"/>
        </w:rPr>
        <w:t>.</w:t>
      </w:r>
      <w:r w:rsidR="00041A8B" w:rsidRPr="00041A8B">
        <w:rPr>
          <w:rFonts w:ascii="Poppins" w:hAnsi="Poppins" w:cs="Poppins"/>
          <w:noProof/>
        </w:rPr>
        <w:t xml:space="preserve"> The Proposer replied that this is still under consideration and there is no definitive answer yet, but a</w:t>
      </w:r>
      <w:del w:id="107" w:author="Claire Goult [NESO]" w:date="2025-08-13T15:26:00Z" w16du:dateUtc="2025-08-13T14:26:00Z">
        <w:r w:rsidR="00041A8B" w:rsidRPr="00041A8B" w:rsidDel="00E27339">
          <w:rPr>
            <w:rFonts w:ascii="Poppins" w:hAnsi="Poppins" w:cs="Poppins"/>
            <w:noProof/>
          </w:rPr>
          <w:delText>n</w:delText>
        </w:r>
      </w:del>
      <w:r w:rsidR="00041A8B" w:rsidRPr="00041A8B">
        <w:rPr>
          <w:rFonts w:ascii="Poppins" w:hAnsi="Poppins" w:cs="Poppins"/>
          <w:noProof/>
        </w:rPr>
        <w:t xml:space="preserve"> </w:t>
      </w:r>
      <w:ins w:id="108" w:author="Claire Goult [NESO]" w:date="2025-08-13T15:26:00Z" w16du:dateUtc="2025-08-13T14:26:00Z">
        <w:r w:rsidR="004F7E2E">
          <w:rPr>
            <w:rFonts w:ascii="Poppins" w:hAnsi="Poppins" w:cs="Poppins"/>
            <w:noProof/>
          </w:rPr>
          <w:t xml:space="preserve">consequential </w:t>
        </w:r>
      </w:ins>
      <w:r w:rsidR="00041A8B" w:rsidRPr="00041A8B">
        <w:rPr>
          <w:rFonts w:ascii="Poppins" w:hAnsi="Poppins" w:cs="Poppins"/>
          <w:noProof/>
        </w:rPr>
        <w:t>STC modification may be needed if TOs are included.</w:t>
      </w:r>
      <w:r w:rsidR="00833823">
        <w:rPr>
          <w:rFonts w:ascii="Poppins" w:hAnsi="Poppins" w:cs="Poppins"/>
          <w:noProof/>
        </w:rPr>
        <w:t xml:space="preserve"> That said</w:t>
      </w:r>
      <w:r w:rsidR="00E47C4C">
        <w:rPr>
          <w:rFonts w:ascii="Poppins" w:hAnsi="Poppins" w:cs="Poppins"/>
          <w:noProof/>
        </w:rPr>
        <w:t>,</w:t>
      </w:r>
      <w:r w:rsidR="00833823">
        <w:rPr>
          <w:rFonts w:ascii="Poppins" w:hAnsi="Poppins" w:cs="Poppins"/>
          <w:noProof/>
        </w:rPr>
        <w:t xml:space="preserve"> if this is the </w:t>
      </w:r>
      <w:r w:rsidR="00833823" w:rsidRPr="00893C79">
        <w:rPr>
          <w:rFonts w:ascii="Poppins" w:hAnsi="Poppins" w:cs="Poppins"/>
          <w:noProof/>
        </w:rPr>
        <w:t>case</w:t>
      </w:r>
      <w:r w:rsidR="00BF2EA3" w:rsidRPr="00893C79">
        <w:rPr>
          <w:rFonts w:ascii="Poppins" w:hAnsi="Poppins" w:cs="Poppins"/>
          <w:noProof/>
        </w:rPr>
        <w:t>,</w:t>
      </w:r>
      <w:r w:rsidR="00833823" w:rsidRPr="00893C79">
        <w:rPr>
          <w:rFonts w:ascii="Poppins" w:hAnsi="Poppins" w:cs="Poppins"/>
          <w:noProof/>
        </w:rPr>
        <w:t xml:space="preserve"> it is suggested </w:t>
      </w:r>
      <w:r w:rsidR="00AE15D2" w:rsidRPr="00893C79">
        <w:rPr>
          <w:rFonts w:ascii="Poppins" w:hAnsi="Poppins" w:cs="Poppins"/>
          <w:noProof/>
        </w:rPr>
        <w:t>any</w:t>
      </w:r>
      <w:r w:rsidR="00833823" w:rsidRPr="00893C79">
        <w:rPr>
          <w:rFonts w:ascii="Poppins" w:hAnsi="Poppins" w:cs="Poppins"/>
          <w:noProof/>
        </w:rPr>
        <w:t xml:space="preserve"> </w:t>
      </w:r>
      <w:r w:rsidR="002C30DE" w:rsidRPr="00893C79">
        <w:rPr>
          <w:rFonts w:ascii="Poppins" w:hAnsi="Poppins" w:cs="Poppins"/>
          <w:noProof/>
        </w:rPr>
        <w:t>changes</w:t>
      </w:r>
      <w:r w:rsidR="00BF2EA3" w:rsidRPr="00893C79">
        <w:rPr>
          <w:rFonts w:ascii="Poppins" w:hAnsi="Poppins" w:cs="Poppins"/>
          <w:noProof/>
        </w:rPr>
        <w:t xml:space="preserve"> </w:t>
      </w:r>
      <w:r w:rsidR="0053257D" w:rsidRPr="00893C79">
        <w:rPr>
          <w:rFonts w:ascii="Poppins" w:hAnsi="Poppins" w:cs="Poppins"/>
          <w:noProof/>
        </w:rPr>
        <w:t>to</w:t>
      </w:r>
      <w:ins w:id="109" w:author="Claire Goult [NESO]" w:date="2025-08-13T15:26:00Z" w16du:dateUtc="2025-08-13T14:26:00Z">
        <w:r w:rsidR="005B1528">
          <w:rPr>
            <w:rFonts w:ascii="Poppins" w:hAnsi="Poppins" w:cs="Poppins"/>
            <w:noProof/>
          </w:rPr>
          <w:t xml:space="preserve"> the</w:t>
        </w:r>
      </w:ins>
      <w:r w:rsidR="0053257D" w:rsidRPr="00893C79">
        <w:rPr>
          <w:rFonts w:ascii="Poppins" w:hAnsi="Poppins" w:cs="Poppins"/>
          <w:noProof/>
        </w:rPr>
        <w:t xml:space="preserve"> </w:t>
      </w:r>
      <w:r w:rsidR="00AE15D2" w:rsidRPr="00893C79">
        <w:rPr>
          <w:rFonts w:ascii="Poppins" w:hAnsi="Poppins" w:cs="Poppins"/>
          <w:noProof/>
        </w:rPr>
        <w:t>STC</w:t>
      </w:r>
      <w:r w:rsidR="002C30DE" w:rsidRPr="00893C79">
        <w:rPr>
          <w:rFonts w:ascii="Poppins" w:hAnsi="Poppins" w:cs="Poppins"/>
          <w:noProof/>
        </w:rPr>
        <w:t xml:space="preserve"> </w:t>
      </w:r>
      <w:r w:rsidR="00AE15D2" w:rsidRPr="00893C79">
        <w:rPr>
          <w:rFonts w:ascii="Poppins" w:hAnsi="Poppins" w:cs="Poppins"/>
          <w:noProof/>
        </w:rPr>
        <w:t>are applied as a consequence of the Grid Code changes and the Grid Code takes the lead in defining the requirements necessary.</w:t>
      </w:r>
    </w:p>
    <w:p w14:paraId="160594EA" w14:textId="35B341C4" w:rsidR="00E67DD6" w:rsidRDefault="00960502" w:rsidP="003B23D1">
      <w:pPr>
        <w:spacing w:line="240" w:lineRule="auto"/>
        <w:rPr>
          <w:rFonts w:ascii="Poppins" w:hAnsi="Poppins" w:cs="Poppins"/>
          <w:noProof/>
        </w:rPr>
      </w:pPr>
      <w:r w:rsidRPr="009A07EB">
        <w:rPr>
          <w:rFonts w:ascii="Poppins" w:hAnsi="Poppins" w:cs="Poppins"/>
          <w:noProof/>
          <w:highlight w:val="yellow"/>
        </w:rPr>
        <w:t>It was suggested in the second drafting of the legal text that the term EISO</w:t>
      </w:r>
      <w:r w:rsidR="00B0566E" w:rsidRPr="009A07EB">
        <w:rPr>
          <w:rFonts w:ascii="Poppins" w:hAnsi="Poppins" w:cs="Poppins"/>
          <w:noProof/>
          <w:highlight w:val="yellow"/>
        </w:rPr>
        <w:t xml:space="preserve"> should be removed from the definition. The Grid Code S</w:t>
      </w:r>
      <w:r w:rsidR="00741D09" w:rsidRPr="009A07EB">
        <w:rPr>
          <w:rFonts w:ascii="Poppins" w:hAnsi="Poppins" w:cs="Poppins"/>
          <w:noProof/>
          <w:highlight w:val="yellow"/>
        </w:rPr>
        <w:t xml:space="preserve">ME agreed with this assessment stating EISOs would be covered by the </w:t>
      </w:r>
      <w:r w:rsidR="00F22BDD" w:rsidRPr="009A07EB">
        <w:rPr>
          <w:rFonts w:ascii="Poppins" w:hAnsi="Poppins" w:cs="Poppins"/>
          <w:noProof/>
          <w:highlight w:val="yellow"/>
        </w:rPr>
        <w:t xml:space="preserve">Control Point definition and </w:t>
      </w:r>
      <w:ins w:id="110" w:author="Claire Goult [NESO]" w:date="2025-08-13T15:26:00Z" w16du:dateUtc="2025-08-13T14:26:00Z">
        <w:r w:rsidR="00243E77">
          <w:rPr>
            <w:rFonts w:ascii="Poppins" w:hAnsi="Poppins" w:cs="Poppins"/>
            <w:noProof/>
            <w:highlight w:val="yellow"/>
          </w:rPr>
          <w:t>hence</w:t>
        </w:r>
      </w:ins>
      <w:del w:id="111" w:author="Claire Goult [NESO]" w:date="2025-08-13T15:26:00Z" w16du:dateUtc="2025-08-13T14:26:00Z">
        <w:r w:rsidR="00F22BDD" w:rsidRPr="009A07EB" w:rsidDel="00243E77">
          <w:rPr>
            <w:rFonts w:ascii="Poppins" w:hAnsi="Poppins" w:cs="Poppins"/>
            <w:noProof/>
            <w:highlight w:val="yellow"/>
          </w:rPr>
          <w:delText>EISO</w:delText>
        </w:r>
        <w:r w:rsidR="002B1353" w:rsidRPr="009A07EB" w:rsidDel="00243E77">
          <w:rPr>
            <w:rFonts w:ascii="Poppins" w:hAnsi="Poppins" w:cs="Poppins"/>
            <w:noProof/>
            <w:highlight w:val="yellow"/>
          </w:rPr>
          <w:delText>s</w:delText>
        </w:r>
      </w:del>
      <w:r w:rsidR="00F22BDD" w:rsidRPr="009A07EB">
        <w:rPr>
          <w:rFonts w:ascii="Poppins" w:hAnsi="Poppins" w:cs="Poppins"/>
          <w:noProof/>
          <w:highlight w:val="yellow"/>
        </w:rPr>
        <w:t xml:space="preserve"> would </w:t>
      </w:r>
      <w:del w:id="112" w:author="Claire Goult [NESO]" w:date="2025-08-13T15:26:00Z" w16du:dateUtc="2025-08-13T14:26:00Z">
        <w:r w:rsidR="00C56EAB" w:rsidRPr="009A07EB" w:rsidDel="00786C6B">
          <w:rPr>
            <w:rFonts w:ascii="Poppins" w:hAnsi="Poppins" w:cs="Poppins"/>
            <w:noProof/>
            <w:highlight w:val="yellow"/>
          </w:rPr>
          <w:delText>be</w:delText>
        </w:r>
      </w:del>
      <w:r w:rsidR="00C56EAB" w:rsidRPr="009A07EB">
        <w:rPr>
          <w:rFonts w:ascii="Poppins" w:hAnsi="Poppins" w:cs="Poppins"/>
          <w:noProof/>
          <w:highlight w:val="yellow"/>
        </w:rPr>
        <w:t xml:space="preserve"> directly monitor the BMRS. One member pointed out that </w:t>
      </w:r>
      <w:r w:rsidR="00156224" w:rsidRPr="009A07EB">
        <w:rPr>
          <w:rFonts w:ascii="Poppins" w:hAnsi="Poppins" w:cs="Poppins"/>
          <w:noProof/>
          <w:highlight w:val="yellow"/>
        </w:rPr>
        <w:t>there is no mention of Control Point in the ‘Space Weather Advisory</w:t>
      </w:r>
      <w:r w:rsidR="002B1353" w:rsidRPr="009A07EB">
        <w:rPr>
          <w:rFonts w:ascii="Poppins" w:hAnsi="Poppins" w:cs="Poppins"/>
          <w:noProof/>
          <w:highlight w:val="yellow"/>
        </w:rPr>
        <w:t>’</w:t>
      </w:r>
      <w:r w:rsidR="00156224" w:rsidRPr="009A07EB">
        <w:rPr>
          <w:rFonts w:ascii="Poppins" w:hAnsi="Poppins" w:cs="Poppins"/>
          <w:noProof/>
          <w:highlight w:val="yellow"/>
        </w:rPr>
        <w:t xml:space="preserve"> definition. The Grid Code SME clarified</w:t>
      </w:r>
      <w:r w:rsidR="000935AF" w:rsidRPr="009A07EB">
        <w:rPr>
          <w:rFonts w:ascii="Poppins" w:hAnsi="Poppins" w:cs="Poppins"/>
          <w:noProof/>
          <w:highlight w:val="yellow"/>
        </w:rPr>
        <w:t xml:space="preserve"> </w:t>
      </w:r>
      <w:r w:rsidR="00B12CC4" w:rsidRPr="009A07EB">
        <w:rPr>
          <w:rFonts w:ascii="Poppins" w:hAnsi="Poppins" w:cs="Poppins"/>
          <w:noProof/>
          <w:highlight w:val="yellow"/>
        </w:rPr>
        <w:t>that the Control</w:t>
      </w:r>
      <w:ins w:id="113" w:author="Claire Goult [NESO]" w:date="2025-08-13T15:26:00Z" w16du:dateUtc="2025-08-13T14:26:00Z">
        <w:r w:rsidR="008D2DF4">
          <w:rPr>
            <w:rFonts w:ascii="Poppins" w:hAnsi="Poppins" w:cs="Poppins"/>
            <w:noProof/>
            <w:highlight w:val="yellow"/>
          </w:rPr>
          <w:t xml:space="preserve"> Point</w:t>
        </w:r>
      </w:ins>
      <w:r w:rsidR="00B12CC4" w:rsidRPr="009A07EB">
        <w:rPr>
          <w:rFonts w:ascii="Poppins" w:hAnsi="Poppins" w:cs="Poppins"/>
          <w:noProof/>
          <w:highlight w:val="yellow"/>
        </w:rPr>
        <w:t xml:space="preserve"> definition in the Grid Code</w:t>
      </w:r>
      <w:r w:rsidR="00F247AA" w:rsidRPr="009A07EB">
        <w:rPr>
          <w:rFonts w:ascii="Poppins" w:hAnsi="Poppins" w:cs="Poppins"/>
          <w:noProof/>
          <w:highlight w:val="yellow"/>
        </w:rPr>
        <w:t xml:space="preserve"> includes EISOs</w:t>
      </w:r>
      <w:r w:rsidR="00F2178B" w:rsidRPr="009A07EB">
        <w:rPr>
          <w:rFonts w:ascii="Poppins" w:hAnsi="Poppins" w:cs="Poppins"/>
          <w:noProof/>
          <w:highlight w:val="yellow"/>
        </w:rPr>
        <w:t xml:space="preserve"> with a Control Centre and confirmed the wording is correct</w:t>
      </w:r>
      <w:r w:rsidR="00F67A12" w:rsidRPr="009A07EB">
        <w:rPr>
          <w:rFonts w:ascii="Poppins" w:hAnsi="Poppins" w:cs="Poppins"/>
          <w:noProof/>
          <w:highlight w:val="yellow"/>
        </w:rPr>
        <w:t xml:space="preserve"> and agreed to remove EISO from the definition.</w:t>
      </w:r>
    </w:p>
    <w:p w14:paraId="1FC5B941" w14:textId="205D1CA3" w:rsidR="00DB29B3" w:rsidRDefault="00E047E5" w:rsidP="003B23D1">
      <w:pPr>
        <w:spacing w:line="240" w:lineRule="auto"/>
        <w:rPr>
          <w:rFonts w:ascii="Poppins" w:hAnsi="Poppins" w:cs="Poppins"/>
          <w:noProof/>
        </w:rPr>
      </w:pPr>
      <w:r w:rsidRPr="00E047E5">
        <w:rPr>
          <w:rFonts w:ascii="Poppins" w:hAnsi="Poppins" w:cs="Poppins"/>
          <w:noProof/>
          <w:u w:val="single"/>
        </w:rPr>
        <w:t xml:space="preserve">‘Space Weather </w:t>
      </w:r>
      <w:r>
        <w:rPr>
          <w:rFonts w:ascii="Poppins" w:hAnsi="Poppins" w:cs="Poppins"/>
          <w:noProof/>
          <w:u w:val="single"/>
        </w:rPr>
        <w:t>Awareness Notification’</w:t>
      </w:r>
    </w:p>
    <w:p w14:paraId="748E72F0" w14:textId="564B357C" w:rsidR="003B23D1" w:rsidRPr="003B23D1" w:rsidRDefault="003B23D1" w:rsidP="003B23D1">
      <w:pPr>
        <w:spacing w:line="240" w:lineRule="auto"/>
        <w:rPr>
          <w:rFonts w:ascii="Poppins" w:hAnsi="Poppins" w:cs="Poppins"/>
          <w:noProof/>
        </w:rPr>
      </w:pPr>
      <w:r w:rsidRPr="003B23D1">
        <w:rPr>
          <w:rFonts w:ascii="Poppins" w:hAnsi="Poppins" w:cs="Poppins"/>
          <w:noProof/>
        </w:rPr>
        <w:t>A member asked why</w:t>
      </w:r>
      <w:r w:rsidR="003F7E80">
        <w:rPr>
          <w:rFonts w:ascii="Poppins" w:hAnsi="Poppins" w:cs="Poppins"/>
          <w:noProof/>
        </w:rPr>
        <w:t xml:space="preserve"> the</w:t>
      </w:r>
      <w:r w:rsidRPr="003B23D1">
        <w:rPr>
          <w:rFonts w:ascii="Poppins" w:hAnsi="Poppins" w:cs="Poppins"/>
          <w:noProof/>
        </w:rPr>
        <w:t xml:space="preserve"> anticipated levels</w:t>
      </w:r>
      <w:r w:rsidR="00237054">
        <w:rPr>
          <w:rFonts w:ascii="Poppins" w:hAnsi="Poppins" w:cs="Poppins"/>
          <w:noProof/>
        </w:rPr>
        <w:t xml:space="preserve"> in th</w:t>
      </w:r>
      <w:r w:rsidR="00E047E5">
        <w:rPr>
          <w:rFonts w:ascii="Poppins" w:hAnsi="Poppins" w:cs="Poppins"/>
          <w:noProof/>
        </w:rPr>
        <w:t>is</w:t>
      </w:r>
      <w:r w:rsidR="00237054">
        <w:rPr>
          <w:rFonts w:ascii="Poppins" w:hAnsi="Poppins" w:cs="Poppins"/>
          <w:noProof/>
        </w:rPr>
        <w:t>’ definition</w:t>
      </w:r>
      <w:r w:rsidRPr="003B23D1">
        <w:rPr>
          <w:rFonts w:ascii="Poppins" w:hAnsi="Poppins" w:cs="Poppins"/>
          <w:noProof/>
        </w:rPr>
        <w:t xml:space="preserve"> were set between G2 and G4, with G5 </w:t>
      </w:r>
      <w:r w:rsidR="00F92DA7">
        <w:rPr>
          <w:rStyle w:val="FootnoteReference"/>
          <w:rFonts w:ascii="Poppins" w:hAnsi="Poppins" w:cs="Poppins"/>
          <w:noProof/>
        </w:rPr>
        <w:footnoteReference w:id="3"/>
      </w:r>
      <w:r w:rsidRPr="003B23D1">
        <w:rPr>
          <w:rFonts w:ascii="Poppins" w:hAnsi="Poppins" w:cs="Poppins"/>
          <w:noProof/>
        </w:rPr>
        <w:t xml:space="preserve">excluded. It was clarified that the approach is to </w:t>
      </w:r>
      <w:r w:rsidR="00942541">
        <w:rPr>
          <w:rFonts w:ascii="Poppins" w:hAnsi="Poppins" w:cs="Poppins"/>
          <w:noProof/>
        </w:rPr>
        <w:t>avoid</w:t>
      </w:r>
      <w:r w:rsidR="001D21F5">
        <w:rPr>
          <w:rFonts w:ascii="Poppins" w:hAnsi="Poppins" w:cs="Poppins"/>
          <w:noProof/>
        </w:rPr>
        <w:t xml:space="preserve"> unecessary</w:t>
      </w:r>
      <w:r w:rsidRPr="003B23D1">
        <w:rPr>
          <w:rFonts w:ascii="Poppins" w:hAnsi="Poppins" w:cs="Poppins"/>
          <w:noProof/>
        </w:rPr>
        <w:t xml:space="preserve"> advance awareness</w:t>
      </w:r>
      <w:r w:rsidR="004E6690">
        <w:rPr>
          <w:rFonts w:ascii="Poppins" w:hAnsi="Poppins" w:cs="Poppins"/>
          <w:noProof/>
        </w:rPr>
        <w:t xml:space="preserve"> of anticipated</w:t>
      </w:r>
      <w:r w:rsidR="009E5618">
        <w:rPr>
          <w:rFonts w:ascii="Poppins" w:hAnsi="Poppins" w:cs="Poppins"/>
          <w:noProof/>
        </w:rPr>
        <w:t xml:space="preserve"> low level (no/minor </w:t>
      </w:r>
      <w:r w:rsidR="000F7FC7">
        <w:rPr>
          <w:rFonts w:ascii="Poppins" w:hAnsi="Poppins" w:cs="Poppins"/>
          <w:noProof/>
        </w:rPr>
        <w:t>significance</w:t>
      </w:r>
      <w:r w:rsidR="000D7D25">
        <w:rPr>
          <w:rFonts w:ascii="Poppins" w:hAnsi="Poppins" w:cs="Poppins"/>
          <w:noProof/>
        </w:rPr>
        <w:t>) events</w:t>
      </w:r>
      <w:r w:rsidRPr="003B23D1">
        <w:rPr>
          <w:rFonts w:ascii="Poppins" w:hAnsi="Poppins" w:cs="Poppins"/>
          <w:noProof/>
        </w:rPr>
        <w:t xml:space="preserve"> and instead issue an </w:t>
      </w:r>
      <w:r w:rsidRPr="003B23D1">
        <w:rPr>
          <w:rFonts w:ascii="Poppins" w:hAnsi="Poppins" w:cs="Poppins"/>
          <w:noProof/>
        </w:rPr>
        <w:lastRenderedPageBreak/>
        <w:t>actual notification</w:t>
      </w:r>
      <w:r w:rsidR="00DD375A">
        <w:rPr>
          <w:rFonts w:ascii="Poppins" w:hAnsi="Poppins" w:cs="Poppins"/>
          <w:noProof/>
        </w:rPr>
        <w:t xml:space="preserve">, to </w:t>
      </w:r>
      <w:r w:rsidR="006C376B">
        <w:rPr>
          <w:rFonts w:ascii="Poppins" w:hAnsi="Poppins" w:cs="Poppins"/>
          <w:noProof/>
        </w:rPr>
        <w:t>wider stakeholders</w:t>
      </w:r>
      <w:r w:rsidR="008E0D8D">
        <w:rPr>
          <w:rFonts w:ascii="Poppins" w:hAnsi="Poppins" w:cs="Poppins"/>
          <w:noProof/>
        </w:rPr>
        <w:t>,</w:t>
      </w:r>
      <w:r w:rsidRPr="003B23D1">
        <w:rPr>
          <w:rFonts w:ascii="Poppins" w:hAnsi="Poppins" w:cs="Poppins"/>
          <w:noProof/>
        </w:rPr>
        <w:t xml:space="preserve"> to prepare in the event of a G5</w:t>
      </w:r>
      <w:r w:rsidR="008E0D8D">
        <w:rPr>
          <w:rFonts w:ascii="Poppins" w:hAnsi="Poppins" w:cs="Poppins"/>
          <w:noProof/>
        </w:rPr>
        <w:t xml:space="preserve"> (high signficance)</w:t>
      </w:r>
      <w:r w:rsidRPr="003B23D1">
        <w:rPr>
          <w:rFonts w:ascii="Poppins" w:hAnsi="Poppins" w:cs="Poppins"/>
          <w:noProof/>
        </w:rPr>
        <w:t xml:space="preserve"> situation. The Met Office monitors these</w:t>
      </w:r>
      <w:r w:rsidR="00FE76E2">
        <w:rPr>
          <w:rFonts w:ascii="Poppins" w:hAnsi="Poppins" w:cs="Poppins"/>
          <w:noProof/>
        </w:rPr>
        <w:t xml:space="preserve"> space weather</w:t>
      </w:r>
      <w:r w:rsidRPr="003B23D1">
        <w:rPr>
          <w:rFonts w:ascii="Poppins" w:hAnsi="Poppins" w:cs="Poppins"/>
          <w:noProof/>
        </w:rPr>
        <w:t xml:space="preserve"> conditions and will provide information to </w:t>
      </w:r>
      <w:r w:rsidR="00A9791F">
        <w:rPr>
          <w:rFonts w:ascii="Poppins" w:hAnsi="Poppins" w:cs="Poppins"/>
          <w:noProof/>
        </w:rPr>
        <w:t>NESO</w:t>
      </w:r>
      <w:r w:rsidRPr="003B23D1">
        <w:rPr>
          <w:rFonts w:ascii="Poppins" w:hAnsi="Poppins" w:cs="Poppins"/>
          <w:noProof/>
        </w:rPr>
        <w:t xml:space="preserve"> and other relevant parties. If </w:t>
      </w:r>
      <w:r w:rsidR="00401EC5">
        <w:rPr>
          <w:rFonts w:ascii="Poppins" w:hAnsi="Poppins" w:cs="Poppins"/>
          <w:noProof/>
        </w:rPr>
        <w:t xml:space="preserve">a </w:t>
      </w:r>
      <w:r w:rsidRPr="003B23D1">
        <w:rPr>
          <w:rFonts w:ascii="Poppins" w:hAnsi="Poppins" w:cs="Poppins"/>
          <w:noProof/>
        </w:rPr>
        <w:t>G5</w:t>
      </w:r>
      <w:r w:rsidR="00401EC5">
        <w:rPr>
          <w:rFonts w:ascii="Poppins" w:hAnsi="Poppins" w:cs="Poppins"/>
          <w:noProof/>
        </w:rPr>
        <w:t xml:space="preserve"> event</w:t>
      </w:r>
      <w:r w:rsidRPr="003B23D1">
        <w:rPr>
          <w:rFonts w:ascii="Poppins" w:hAnsi="Poppins" w:cs="Poppins"/>
          <w:noProof/>
        </w:rPr>
        <w:t xml:space="preserve"> is anticipated, the Met Office will notify </w:t>
      </w:r>
      <w:r w:rsidR="004D29D4">
        <w:rPr>
          <w:rFonts w:ascii="Poppins" w:hAnsi="Poppins" w:cs="Poppins"/>
          <w:noProof/>
        </w:rPr>
        <w:t>NESO</w:t>
      </w:r>
      <w:r w:rsidRPr="003B23D1">
        <w:rPr>
          <w:rFonts w:ascii="Poppins" w:hAnsi="Poppins" w:cs="Poppins"/>
          <w:noProof/>
        </w:rPr>
        <w:t xml:space="preserve"> to </w:t>
      </w:r>
      <w:r w:rsidR="0070074A">
        <w:rPr>
          <w:rFonts w:ascii="Poppins" w:hAnsi="Poppins" w:cs="Poppins"/>
          <w:noProof/>
        </w:rPr>
        <w:t>move to</w:t>
      </w:r>
      <w:r w:rsidR="00263217">
        <w:rPr>
          <w:rFonts w:ascii="Poppins" w:hAnsi="Poppins" w:cs="Poppins"/>
          <w:noProof/>
        </w:rPr>
        <w:t xml:space="preserve"> </w:t>
      </w:r>
      <w:r w:rsidR="006A3AAE">
        <w:rPr>
          <w:rFonts w:ascii="Poppins" w:hAnsi="Poppins" w:cs="Poppins"/>
          <w:noProof/>
        </w:rPr>
        <w:t xml:space="preserve">the </w:t>
      </w:r>
      <w:r w:rsidR="00A91288">
        <w:rPr>
          <w:rFonts w:ascii="Poppins" w:hAnsi="Poppins" w:cs="Poppins"/>
          <w:noProof/>
        </w:rPr>
        <w:t>‘</w:t>
      </w:r>
      <w:r>
        <w:rPr>
          <w:rFonts w:ascii="Poppins" w:hAnsi="Poppins" w:cs="Poppins"/>
          <w:noProof/>
        </w:rPr>
        <w:t>prepare</w:t>
      </w:r>
      <w:r w:rsidR="00A91288">
        <w:rPr>
          <w:rFonts w:ascii="Poppins" w:hAnsi="Poppins" w:cs="Poppins"/>
          <w:noProof/>
        </w:rPr>
        <w:t>’</w:t>
      </w:r>
      <w:r w:rsidR="006A3AAE">
        <w:rPr>
          <w:rFonts w:ascii="Poppins" w:hAnsi="Poppins" w:cs="Poppins"/>
          <w:noProof/>
        </w:rPr>
        <w:t xml:space="preserve"> or </w:t>
      </w:r>
      <w:r w:rsidR="00A91288">
        <w:rPr>
          <w:rFonts w:ascii="Poppins" w:hAnsi="Poppins" w:cs="Poppins"/>
          <w:noProof/>
        </w:rPr>
        <w:t>‘</w:t>
      </w:r>
      <w:r w:rsidR="006A3AAE">
        <w:rPr>
          <w:rFonts w:ascii="Poppins" w:hAnsi="Poppins" w:cs="Poppins"/>
          <w:noProof/>
        </w:rPr>
        <w:t>possible stage</w:t>
      </w:r>
      <w:r w:rsidR="00A91288">
        <w:rPr>
          <w:rFonts w:ascii="Poppins" w:hAnsi="Poppins" w:cs="Poppins"/>
          <w:noProof/>
        </w:rPr>
        <w:t>’</w:t>
      </w:r>
      <w:r w:rsidR="006A3AAE">
        <w:rPr>
          <w:rFonts w:ascii="Poppins" w:hAnsi="Poppins" w:cs="Poppins"/>
          <w:noProof/>
        </w:rPr>
        <w:t xml:space="preserve"> depending on how much notice has been given</w:t>
      </w:r>
      <w:r w:rsidRPr="003B23D1">
        <w:rPr>
          <w:rFonts w:ascii="Poppins" w:hAnsi="Poppins" w:cs="Poppins"/>
          <w:noProof/>
        </w:rPr>
        <w:t>.</w:t>
      </w:r>
    </w:p>
    <w:p w14:paraId="3626DB65" w14:textId="3039F7E4" w:rsidR="00680116" w:rsidRPr="00680116" w:rsidRDefault="00680116" w:rsidP="00680116">
      <w:pPr>
        <w:spacing w:line="240" w:lineRule="auto"/>
        <w:rPr>
          <w:rFonts w:ascii="Poppins" w:hAnsi="Poppins" w:cs="Poppins"/>
          <w:noProof/>
        </w:rPr>
      </w:pPr>
      <w:r w:rsidRPr="00680116">
        <w:rPr>
          <w:rFonts w:ascii="Poppins" w:hAnsi="Poppins" w:cs="Poppins"/>
          <w:noProof/>
        </w:rPr>
        <w:t xml:space="preserve">A NESO </w:t>
      </w:r>
      <w:r w:rsidR="00F95169">
        <w:rPr>
          <w:rFonts w:ascii="Poppins" w:hAnsi="Poppins" w:cs="Poppins"/>
          <w:noProof/>
        </w:rPr>
        <w:t xml:space="preserve">Grid Code </w:t>
      </w:r>
      <w:r w:rsidR="00880F95">
        <w:rPr>
          <w:rFonts w:ascii="Poppins" w:hAnsi="Poppins" w:cs="Poppins"/>
          <w:noProof/>
        </w:rPr>
        <w:t>Subject Matter Expert (</w:t>
      </w:r>
      <w:r w:rsidRPr="00680116">
        <w:rPr>
          <w:rFonts w:ascii="Poppins" w:hAnsi="Poppins" w:cs="Poppins"/>
          <w:noProof/>
        </w:rPr>
        <w:t>SME</w:t>
      </w:r>
      <w:r w:rsidR="00880F95">
        <w:rPr>
          <w:rFonts w:ascii="Poppins" w:hAnsi="Poppins" w:cs="Poppins"/>
          <w:noProof/>
        </w:rPr>
        <w:t>)</w:t>
      </w:r>
      <w:r w:rsidRPr="00680116">
        <w:rPr>
          <w:rFonts w:ascii="Poppins" w:hAnsi="Poppins" w:cs="Poppins"/>
          <w:noProof/>
        </w:rPr>
        <w:t xml:space="preserve"> raised concerns about using G2 to G5 terminology due to possible confusion with existing Grid Code terms</w:t>
      </w:r>
      <w:r w:rsidR="008B29DC">
        <w:rPr>
          <w:rFonts w:ascii="Poppins" w:hAnsi="Poppins" w:cs="Poppins"/>
          <w:noProof/>
        </w:rPr>
        <w:t>, fo</w:t>
      </w:r>
      <w:r w:rsidR="00632AE6">
        <w:rPr>
          <w:rFonts w:ascii="Poppins" w:hAnsi="Poppins" w:cs="Poppins"/>
          <w:noProof/>
        </w:rPr>
        <w:t>r</w:t>
      </w:r>
      <w:r w:rsidR="008B29DC">
        <w:rPr>
          <w:rFonts w:ascii="Poppins" w:hAnsi="Poppins" w:cs="Poppins"/>
          <w:noProof/>
        </w:rPr>
        <w:t xml:space="preserve"> exa</w:t>
      </w:r>
      <w:r w:rsidR="00087D3E">
        <w:rPr>
          <w:rFonts w:ascii="Poppins" w:hAnsi="Poppins" w:cs="Poppins"/>
          <w:noProof/>
        </w:rPr>
        <w:t>m</w:t>
      </w:r>
      <w:r w:rsidR="008B29DC">
        <w:rPr>
          <w:rFonts w:ascii="Poppins" w:hAnsi="Poppins" w:cs="Poppins"/>
          <w:noProof/>
        </w:rPr>
        <w:t>ple</w:t>
      </w:r>
      <w:r w:rsidR="000B0247">
        <w:rPr>
          <w:rFonts w:ascii="Poppins" w:hAnsi="Poppins" w:cs="Poppins"/>
          <w:noProof/>
        </w:rPr>
        <w:t>,</w:t>
      </w:r>
      <w:r w:rsidR="008B29DC">
        <w:rPr>
          <w:rFonts w:ascii="Poppins" w:hAnsi="Poppins" w:cs="Poppins"/>
          <w:noProof/>
        </w:rPr>
        <w:t xml:space="preserve"> </w:t>
      </w:r>
      <w:r w:rsidR="00632AE6">
        <w:rPr>
          <w:rFonts w:ascii="Poppins" w:hAnsi="Poppins" w:cs="Poppins"/>
          <w:noProof/>
        </w:rPr>
        <w:t xml:space="preserve">Engineering Recommendation </w:t>
      </w:r>
      <w:r w:rsidR="008B29DC">
        <w:rPr>
          <w:rFonts w:ascii="Poppins" w:hAnsi="Poppins" w:cs="Poppins"/>
          <w:noProof/>
        </w:rPr>
        <w:t>G5</w:t>
      </w:r>
      <w:ins w:id="114" w:author="Claire Goult [NESO]" w:date="2025-08-13T15:27:00Z" w16du:dateUtc="2025-08-13T14:27:00Z">
        <w:r w:rsidR="00380ABA">
          <w:rPr>
            <w:rFonts w:ascii="Poppins" w:hAnsi="Poppins" w:cs="Poppins"/>
            <w:noProof/>
          </w:rPr>
          <w:t xml:space="preserve"> which</w:t>
        </w:r>
      </w:ins>
      <w:r w:rsidR="008B29DC">
        <w:rPr>
          <w:rFonts w:ascii="Poppins" w:hAnsi="Poppins" w:cs="Poppins"/>
          <w:noProof/>
        </w:rPr>
        <w:t xml:space="preserve"> is used in the Grid Code </w:t>
      </w:r>
      <w:r w:rsidR="00750ADC">
        <w:rPr>
          <w:rFonts w:ascii="Poppins" w:hAnsi="Poppins" w:cs="Poppins"/>
          <w:noProof/>
        </w:rPr>
        <w:t xml:space="preserve">as a defined term </w:t>
      </w:r>
      <w:r w:rsidR="008B29DC">
        <w:rPr>
          <w:rFonts w:ascii="Poppins" w:hAnsi="Poppins" w:cs="Poppins"/>
          <w:noProof/>
        </w:rPr>
        <w:t xml:space="preserve">in respect of </w:t>
      </w:r>
      <w:r w:rsidR="008F2DBB">
        <w:rPr>
          <w:rFonts w:ascii="Poppins" w:hAnsi="Poppins" w:cs="Poppins"/>
          <w:noProof/>
        </w:rPr>
        <w:t>harmonic assessment</w:t>
      </w:r>
      <w:r w:rsidR="00EC3BB5">
        <w:rPr>
          <w:rFonts w:ascii="Poppins" w:hAnsi="Poppins" w:cs="Poppins"/>
          <w:noProof/>
        </w:rPr>
        <w:t xml:space="preserve"> which is a very different </w:t>
      </w:r>
      <w:r w:rsidR="00B56C90">
        <w:rPr>
          <w:rFonts w:ascii="Poppins" w:hAnsi="Poppins" w:cs="Poppins"/>
          <w:noProof/>
        </w:rPr>
        <w:t xml:space="preserve">subject when compared to </w:t>
      </w:r>
      <w:ins w:id="115" w:author="Claire Goult [NESO]" w:date="2025-08-13T15:08:00Z" w16du:dateUtc="2025-08-13T14:08:00Z">
        <w:r w:rsidR="00B60242">
          <w:rPr>
            <w:rFonts w:ascii="Poppins" w:hAnsi="Poppins" w:cs="Poppins"/>
            <w:noProof/>
          </w:rPr>
          <w:t>s</w:t>
        </w:r>
      </w:ins>
      <w:del w:id="116" w:author="Claire Goult [NESO]" w:date="2025-08-13T15:08:00Z" w16du:dateUtc="2025-08-13T14:08:00Z">
        <w:r w:rsidR="00B56C90" w:rsidDel="00B60242">
          <w:rPr>
            <w:rFonts w:ascii="Poppins" w:hAnsi="Poppins" w:cs="Poppins"/>
            <w:noProof/>
          </w:rPr>
          <w:delText>S</w:delText>
        </w:r>
      </w:del>
      <w:r w:rsidR="00B56C90">
        <w:rPr>
          <w:rFonts w:ascii="Poppins" w:hAnsi="Poppins" w:cs="Poppins"/>
          <w:noProof/>
        </w:rPr>
        <w:t xml:space="preserve">pace </w:t>
      </w:r>
      <w:ins w:id="117" w:author="Claire Goult [NESO]" w:date="2025-08-13T15:08:00Z" w16du:dateUtc="2025-08-13T14:08:00Z">
        <w:r w:rsidR="00B60242">
          <w:rPr>
            <w:rFonts w:ascii="Poppins" w:hAnsi="Poppins" w:cs="Poppins"/>
            <w:noProof/>
          </w:rPr>
          <w:t>w</w:t>
        </w:r>
      </w:ins>
      <w:del w:id="118" w:author="Claire Goult [NESO]" w:date="2025-08-13T15:08:00Z" w16du:dateUtc="2025-08-13T14:08:00Z">
        <w:r w:rsidR="00B56C90" w:rsidDel="00B60242">
          <w:rPr>
            <w:rFonts w:ascii="Poppins" w:hAnsi="Poppins" w:cs="Poppins"/>
            <w:noProof/>
          </w:rPr>
          <w:delText>W</w:delText>
        </w:r>
      </w:del>
      <w:r w:rsidR="00B56C90">
        <w:rPr>
          <w:rFonts w:ascii="Poppins" w:hAnsi="Poppins" w:cs="Poppins"/>
          <w:noProof/>
        </w:rPr>
        <w:t>eather</w:t>
      </w:r>
      <w:del w:id="119" w:author="Claire Goult [NESO]" w:date="2025-08-13T15:08:00Z" w16du:dateUtc="2025-08-13T14:08:00Z">
        <w:r w:rsidR="008F2DBB" w:rsidDel="003B5498">
          <w:rPr>
            <w:rFonts w:ascii="Poppins" w:hAnsi="Poppins" w:cs="Poppins"/>
            <w:noProof/>
          </w:rPr>
          <w:delText>)</w:delText>
        </w:r>
      </w:del>
      <w:r w:rsidRPr="00680116">
        <w:rPr>
          <w:rFonts w:ascii="Poppins" w:hAnsi="Poppins" w:cs="Poppins"/>
          <w:noProof/>
        </w:rPr>
        <w:t xml:space="preserve">. A member clarified these rankings were not being </w:t>
      </w:r>
      <w:r w:rsidR="00616A12">
        <w:rPr>
          <w:rFonts w:ascii="Poppins" w:hAnsi="Poppins" w:cs="Poppins"/>
          <w:noProof/>
        </w:rPr>
        <w:t>defin</w:t>
      </w:r>
      <w:r w:rsidR="004A05DF">
        <w:rPr>
          <w:rFonts w:ascii="Poppins" w:hAnsi="Poppins" w:cs="Poppins"/>
          <w:noProof/>
        </w:rPr>
        <w:t>e</w:t>
      </w:r>
      <w:r w:rsidR="00616A12">
        <w:rPr>
          <w:rFonts w:ascii="Poppins" w:hAnsi="Poppins" w:cs="Poppins"/>
          <w:noProof/>
        </w:rPr>
        <w:t>d</w:t>
      </w:r>
      <w:r w:rsidRPr="00680116">
        <w:rPr>
          <w:rFonts w:ascii="Poppins" w:hAnsi="Poppins" w:cs="Poppins"/>
          <w:noProof/>
        </w:rPr>
        <w:t>, and that G2 to G4 were bracketed to show no relation to current Grid Code definitions. The SME suggested explicitly defining terms (e.g. Met Office G2</w:t>
      </w:r>
      <w:r w:rsidR="00084F79">
        <w:rPr>
          <w:rFonts w:ascii="Poppins" w:hAnsi="Poppins" w:cs="Poppins"/>
          <w:noProof/>
        </w:rPr>
        <w:t>, Met Office G3 etc</w:t>
      </w:r>
      <w:r w:rsidRPr="00680116">
        <w:rPr>
          <w:rFonts w:ascii="Poppins" w:hAnsi="Poppins" w:cs="Poppins"/>
          <w:noProof/>
        </w:rPr>
        <w:t xml:space="preserve">), while the member proposed adding a clarifying sentence stating these do not relate to </w:t>
      </w:r>
      <w:r w:rsidR="00D41CC1">
        <w:rPr>
          <w:rFonts w:ascii="Poppins" w:hAnsi="Poppins" w:cs="Poppins"/>
          <w:noProof/>
        </w:rPr>
        <w:t>anything curren</w:t>
      </w:r>
      <w:r w:rsidR="007F6E90">
        <w:rPr>
          <w:rFonts w:ascii="Poppins" w:hAnsi="Poppins" w:cs="Poppins"/>
          <w:noProof/>
        </w:rPr>
        <w:t>tl</w:t>
      </w:r>
      <w:r w:rsidR="00D41CC1">
        <w:rPr>
          <w:rFonts w:ascii="Poppins" w:hAnsi="Poppins" w:cs="Poppins"/>
          <w:noProof/>
        </w:rPr>
        <w:t xml:space="preserve">y </w:t>
      </w:r>
      <w:r w:rsidR="004A05DF">
        <w:rPr>
          <w:rFonts w:ascii="Poppins" w:hAnsi="Poppins" w:cs="Poppins"/>
          <w:noProof/>
        </w:rPr>
        <w:t xml:space="preserve">defined </w:t>
      </w:r>
      <w:r w:rsidR="00D41CC1">
        <w:rPr>
          <w:rFonts w:ascii="Poppins" w:hAnsi="Poppins" w:cs="Poppins"/>
          <w:noProof/>
        </w:rPr>
        <w:t xml:space="preserve">in </w:t>
      </w:r>
      <w:r w:rsidRPr="00680116">
        <w:rPr>
          <w:rFonts w:ascii="Poppins" w:hAnsi="Poppins" w:cs="Poppins"/>
          <w:noProof/>
        </w:rPr>
        <w:t>the Grid Code.</w:t>
      </w:r>
    </w:p>
    <w:p w14:paraId="0B8FFF3D" w14:textId="725C4818" w:rsidR="00654B1B" w:rsidRDefault="000B1A96" w:rsidP="00AC7CC9">
      <w:pPr>
        <w:spacing w:line="240" w:lineRule="auto"/>
        <w:rPr>
          <w:rFonts w:ascii="Poppins" w:eastAsia="Poppins" w:hAnsi="Poppins" w:cs="Poppins"/>
          <w:noProof/>
        </w:rPr>
      </w:pPr>
      <w:r w:rsidRPr="000B1A96">
        <w:rPr>
          <w:rFonts w:ascii="Poppins" w:eastAsia="Poppins" w:hAnsi="Poppins" w:cs="Poppins"/>
          <w:noProof/>
        </w:rPr>
        <w:t xml:space="preserve">A discussion was held regarding the use of email for awareness notifications, while other notifications are distributed via BMRS. It was clarified that this approach provides </w:t>
      </w:r>
      <w:r w:rsidR="0000123E">
        <w:rPr>
          <w:rFonts w:ascii="Poppins" w:eastAsia="Poppins" w:hAnsi="Poppins" w:cs="Poppins"/>
          <w:noProof/>
        </w:rPr>
        <w:t>NESO</w:t>
      </w:r>
      <w:r w:rsidRPr="000B1A96">
        <w:rPr>
          <w:rFonts w:ascii="Poppins" w:eastAsia="Poppins" w:hAnsi="Poppins" w:cs="Poppins"/>
          <w:noProof/>
        </w:rPr>
        <w:t xml:space="preserve"> with flexibility to alert specific organisations through awareness notifications, whereas the broader community receives notifications only for events that significantly affect them. The Proposer noted that the emergency planning team would send the awareness emails for informational purposes. These notifications do not initiate any required actions, which accounts for the procedural differences.</w:t>
      </w:r>
    </w:p>
    <w:p w14:paraId="1E860D3E" w14:textId="6D587621" w:rsidR="00654B1B" w:rsidRDefault="000A1A91" w:rsidP="00AC7CC9">
      <w:pPr>
        <w:spacing w:line="240" w:lineRule="auto"/>
        <w:rPr>
          <w:rFonts w:ascii="Poppins" w:eastAsia="Poppins" w:hAnsi="Poppins" w:cs="Poppins"/>
          <w:noProof/>
        </w:rPr>
      </w:pPr>
      <w:r w:rsidRPr="0074066E">
        <w:rPr>
          <w:rFonts w:ascii="Poppins" w:eastAsia="Poppins" w:hAnsi="Poppins" w:cs="Poppins"/>
          <w:noProof/>
          <w:highlight w:val="yellow"/>
        </w:rPr>
        <w:t xml:space="preserve">The </w:t>
      </w:r>
      <w:r w:rsidR="00CB1EEC" w:rsidRPr="0074066E">
        <w:rPr>
          <w:rFonts w:ascii="Poppins" w:eastAsia="Poppins" w:hAnsi="Poppins" w:cs="Poppins"/>
          <w:noProof/>
          <w:highlight w:val="yellow"/>
        </w:rPr>
        <w:t xml:space="preserve">Grid Code SME asked </w:t>
      </w:r>
      <w:r w:rsidR="00B73155" w:rsidRPr="0074066E">
        <w:rPr>
          <w:rFonts w:ascii="Poppins" w:eastAsia="Poppins" w:hAnsi="Poppins" w:cs="Poppins"/>
          <w:noProof/>
          <w:highlight w:val="yellow"/>
        </w:rPr>
        <w:t xml:space="preserve">the </w:t>
      </w:r>
      <w:r w:rsidR="00CB1EEC" w:rsidRPr="0074066E">
        <w:rPr>
          <w:rFonts w:ascii="Poppins" w:eastAsia="Poppins" w:hAnsi="Poppins" w:cs="Poppins"/>
          <w:noProof/>
          <w:highlight w:val="yellow"/>
        </w:rPr>
        <w:t xml:space="preserve">Workgroup </w:t>
      </w:r>
      <w:r w:rsidR="00B73155" w:rsidRPr="0074066E">
        <w:rPr>
          <w:rFonts w:ascii="Poppins" w:eastAsia="Poppins" w:hAnsi="Poppins" w:cs="Poppins"/>
          <w:noProof/>
          <w:highlight w:val="yellow"/>
        </w:rPr>
        <w:t>whether</w:t>
      </w:r>
      <w:r w:rsidR="00CB1EEC" w:rsidRPr="0074066E">
        <w:rPr>
          <w:rFonts w:ascii="Poppins" w:eastAsia="Poppins" w:hAnsi="Poppins" w:cs="Poppins"/>
          <w:noProof/>
          <w:highlight w:val="yellow"/>
        </w:rPr>
        <w:t xml:space="preserve"> </w:t>
      </w:r>
      <w:r w:rsidR="00F80C6E" w:rsidRPr="0074066E">
        <w:rPr>
          <w:rFonts w:ascii="Poppins" w:eastAsia="Poppins" w:hAnsi="Poppins" w:cs="Poppins"/>
          <w:noProof/>
          <w:highlight w:val="yellow"/>
        </w:rPr>
        <w:t xml:space="preserve">definitions </w:t>
      </w:r>
      <w:r w:rsidR="00B12279" w:rsidRPr="0074066E">
        <w:rPr>
          <w:rFonts w:ascii="Poppins" w:eastAsia="Poppins" w:hAnsi="Poppins" w:cs="Poppins"/>
          <w:noProof/>
          <w:highlight w:val="yellow"/>
        </w:rPr>
        <w:t>should mention the</w:t>
      </w:r>
      <w:r w:rsidR="00F80C6E" w:rsidRPr="0074066E">
        <w:rPr>
          <w:rFonts w:ascii="Poppins" w:eastAsia="Poppins" w:hAnsi="Poppins" w:cs="Poppins"/>
          <w:noProof/>
          <w:highlight w:val="yellow"/>
        </w:rPr>
        <w:t xml:space="preserve"> Met Office</w:t>
      </w:r>
      <w:r w:rsidR="00A35DE7" w:rsidRPr="0074066E">
        <w:rPr>
          <w:rFonts w:ascii="Poppins" w:eastAsia="Poppins" w:hAnsi="Poppins" w:cs="Poppins"/>
          <w:noProof/>
          <w:highlight w:val="yellow"/>
        </w:rPr>
        <w:t xml:space="preserve"> </w:t>
      </w:r>
      <w:r w:rsidR="00B12279" w:rsidRPr="0074066E">
        <w:rPr>
          <w:rFonts w:ascii="Poppins" w:eastAsia="Poppins" w:hAnsi="Poppins" w:cs="Poppins"/>
          <w:noProof/>
          <w:highlight w:val="yellow"/>
        </w:rPr>
        <w:t xml:space="preserve">or just refer to </w:t>
      </w:r>
      <w:r w:rsidR="00A35DE7" w:rsidRPr="0074066E">
        <w:rPr>
          <w:rFonts w:ascii="Poppins" w:eastAsia="Poppins" w:hAnsi="Poppins" w:cs="Poppins"/>
          <w:noProof/>
          <w:highlight w:val="yellow"/>
        </w:rPr>
        <w:t>notification</w:t>
      </w:r>
      <w:r w:rsidR="00B12279" w:rsidRPr="0074066E">
        <w:rPr>
          <w:rFonts w:ascii="Poppins" w:eastAsia="Poppins" w:hAnsi="Poppins" w:cs="Poppins"/>
          <w:noProof/>
          <w:highlight w:val="yellow"/>
        </w:rPr>
        <w:t>s</w:t>
      </w:r>
      <w:r w:rsidR="00A35DE7" w:rsidRPr="0074066E">
        <w:rPr>
          <w:rFonts w:ascii="Poppins" w:eastAsia="Poppins" w:hAnsi="Poppins" w:cs="Poppins"/>
          <w:noProof/>
          <w:highlight w:val="yellow"/>
        </w:rPr>
        <w:t xml:space="preserve"> from The Company about space weather.</w:t>
      </w:r>
      <w:r w:rsidR="00FD07A6" w:rsidRPr="0074066E">
        <w:rPr>
          <w:rFonts w:ascii="Poppins" w:eastAsia="Poppins" w:hAnsi="Poppins" w:cs="Poppins"/>
          <w:noProof/>
          <w:highlight w:val="yellow"/>
        </w:rPr>
        <w:t xml:space="preserve"> The Proposer clarified that The Company, not being a space weather expert, will follow Met Office advice and rankings, rather than the Grid Code. This reliance on the Met Office is reflected in the definitions.</w:t>
      </w:r>
    </w:p>
    <w:p w14:paraId="41B34B0B" w14:textId="26E73AFB" w:rsidR="00AC7CC9" w:rsidRDefault="004E314D" w:rsidP="00AC7CC9">
      <w:pPr>
        <w:spacing w:line="240" w:lineRule="auto"/>
        <w:rPr>
          <w:rFonts w:ascii="Poppins" w:eastAsia="Poppins" w:hAnsi="Poppins" w:cs="Poppins"/>
          <w:noProof/>
        </w:rPr>
      </w:pPr>
      <w:r w:rsidRPr="004E314D">
        <w:rPr>
          <w:rFonts w:ascii="Poppins" w:eastAsia="Poppins" w:hAnsi="Poppins" w:cs="Poppins"/>
          <w:noProof/>
          <w:u w:val="single"/>
        </w:rPr>
        <w:t xml:space="preserve">‘Space Weather </w:t>
      </w:r>
      <w:r>
        <w:rPr>
          <w:rFonts w:ascii="Poppins" w:eastAsia="Poppins" w:hAnsi="Poppins" w:cs="Poppins"/>
          <w:noProof/>
          <w:u w:val="single"/>
        </w:rPr>
        <w:t>Output Usable Declaration</w:t>
      </w:r>
      <w:r w:rsidRPr="004E314D">
        <w:rPr>
          <w:rFonts w:ascii="Poppins" w:eastAsia="Poppins" w:hAnsi="Poppins" w:cs="Poppins"/>
          <w:noProof/>
          <w:u w:val="single"/>
        </w:rPr>
        <w:t>’</w:t>
      </w:r>
    </w:p>
    <w:p w14:paraId="6FDC68F9" w14:textId="376DD6AF" w:rsidR="001635FB" w:rsidRPr="0074066E" w:rsidRDefault="0027250A" w:rsidP="00AC7CC9">
      <w:pPr>
        <w:spacing w:line="240" w:lineRule="auto"/>
        <w:rPr>
          <w:rFonts w:ascii="Poppins" w:eastAsia="Poppins" w:hAnsi="Poppins" w:cs="Poppins"/>
          <w:noProof/>
          <w:highlight w:val="yellow"/>
        </w:rPr>
      </w:pPr>
      <w:r w:rsidRPr="0074066E">
        <w:rPr>
          <w:rFonts w:ascii="Poppins" w:eastAsia="Poppins" w:hAnsi="Poppins" w:cs="Poppins"/>
          <w:noProof/>
          <w:highlight w:val="yellow"/>
        </w:rPr>
        <w:t xml:space="preserve">A </w:t>
      </w:r>
      <w:ins w:id="120" w:author="Claire Goult [NESO]" w:date="2025-08-13T15:38:00Z" w16du:dateUtc="2025-08-13T14:38:00Z">
        <w:r w:rsidR="002F30C4">
          <w:rPr>
            <w:rFonts w:ascii="Poppins" w:eastAsia="Poppins" w:hAnsi="Poppins" w:cs="Poppins"/>
            <w:noProof/>
            <w:highlight w:val="yellow"/>
          </w:rPr>
          <w:t xml:space="preserve">Workgroup </w:t>
        </w:r>
      </w:ins>
      <w:r w:rsidRPr="0074066E">
        <w:rPr>
          <w:rFonts w:ascii="Poppins" w:eastAsia="Poppins" w:hAnsi="Poppins" w:cs="Poppins"/>
          <w:noProof/>
          <w:highlight w:val="yellow"/>
        </w:rPr>
        <w:t xml:space="preserve">member questioned </w:t>
      </w:r>
      <w:del w:id="121" w:author="Claire Goult [NESO]" w:date="2025-08-13T15:08:00Z" w16du:dateUtc="2025-08-13T14:08:00Z">
        <w:r w:rsidRPr="0074066E" w:rsidDel="003B5498">
          <w:rPr>
            <w:rFonts w:ascii="Poppins" w:eastAsia="Poppins" w:hAnsi="Poppins" w:cs="Poppins"/>
            <w:noProof/>
            <w:highlight w:val="yellow"/>
          </w:rPr>
          <w:delText>the</w:delText>
        </w:r>
      </w:del>
      <w:r w:rsidRPr="0074066E">
        <w:rPr>
          <w:rFonts w:ascii="Poppins" w:eastAsia="Poppins" w:hAnsi="Poppins" w:cs="Poppins"/>
          <w:noProof/>
          <w:highlight w:val="yellow"/>
        </w:rPr>
        <w:t xml:space="preserve"> </w:t>
      </w:r>
      <w:r w:rsidR="00242B1A" w:rsidRPr="0074066E">
        <w:rPr>
          <w:rFonts w:ascii="Poppins" w:eastAsia="Poppins" w:hAnsi="Poppins" w:cs="Poppins"/>
          <w:noProof/>
          <w:highlight w:val="yellow"/>
        </w:rPr>
        <w:t xml:space="preserve">the </w:t>
      </w:r>
      <w:ins w:id="122" w:author="Claire Goult [NESO]" w:date="2025-08-13T15:08:00Z" w16du:dateUtc="2025-08-13T14:08:00Z">
        <w:r w:rsidR="009261C2">
          <w:rPr>
            <w:rFonts w:ascii="Poppins" w:eastAsia="Poppins" w:hAnsi="Poppins" w:cs="Poppins"/>
            <w:noProof/>
            <w:highlight w:val="yellow"/>
          </w:rPr>
          <w:t>wording</w:t>
        </w:r>
      </w:ins>
      <w:del w:id="123" w:author="Claire Goult [NESO]" w:date="2025-08-13T15:08:00Z" w16du:dateUtc="2025-08-13T14:08:00Z">
        <w:r w:rsidR="00242B1A" w:rsidRPr="0074066E" w:rsidDel="009261C2">
          <w:rPr>
            <w:rFonts w:ascii="Poppins" w:eastAsia="Poppins" w:hAnsi="Poppins" w:cs="Poppins"/>
            <w:noProof/>
            <w:highlight w:val="yellow"/>
          </w:rPr>
          <w:delText>use</w:delText>
        </w:r>
      </w:del>
      <w:r w:rsidR="00242B1A" w:rsidRPr="0074066E">
        <w:rPr>
          <w:rFonts w:ascii="Poppins" w:eastAsia="Poppins" w:hAnsi="Poppins" w:cs="Poppins"/>
          <w:noProof/>
          <w:highlight w:val="yellow"/>
        </w:rPr>
        <w:t xml:space="preserve"> of th</w:t>
      </w:r>
      <w:r w:rsidR="007217F8">
        <w:rPr>
          <w:rFonts w:ascii="Poppins" w:eastAsia="Poppins" w:hAnsi="Poppins" w:cs="Poppins"/>
          <w:noProof/>
          <w:highlight w:val="yellow"/>
        </w:rPr>
        <w:t>is</w:t>
      </w:r>
      <w:r w:rsidR="00242B1A" w:rsidRPr="0074066E">
        <w:rPr>
          <w:rFonts w:ascii="Poppins" w:eastAsia="Poppins" w:hAnsi="Poppins" w:cs="Poppins"/>
          <w:noProof/>
          <w:highlight w:val="yellow"/>
        </w:rPr>
        <w:t xml:space="preserve"> </w:t>
      </w:r>
      <w:r w:rsidR="00F2641D">
        <w:rPr>
          <w:rFonts w:ascii="Poppins" w:eastAsia="Poppins" w:hAnsi="Poppins" w:cs="Poppins"/>
          <w:noProof/>
          <w:highlight w:val="yellow"/>
        </w:rPr>
        <w:t xml:space="preserve">definition </w:t>
      </w:r>
      <w:r w:rsidR="007B6280" w:rsidRPr="0074066E">
        <w:rPr>
          <w:rFonts w:ascii="Poppins" w:eastAsia="Poppins" w:hAnsi="Poppins" w:cs="Poppins"/>
          <w:noProof/>
          <w:highlight w:val="yellow"/>
        </w:rPr>
        <w:t xml:space="preserve">and if there was rationale behind </w:t>
      </w:r>
      <w:ins w:id="124" w:author="Claire Goult [NESO]" w:date="2025-08-13T15:08:00Z" w16du:dateUtc="2025-08-13T14:08:00Z">
        <w:r w:rsidR="005F309C">
          <w:rPr>
            <w:rFonts w:ascii="Poppins" w:eastAsia="Poppins" w:hAnsi="Poppins" w:cs="Poppins"/>
            <w:noProof/>
            <w:highlight w:val="yellow"/>
          </w:rPr>
          <w:t>an outage always</w:t>
        </w:r>
      </w:ins>
      <w:del w:id="125" w:author="Claire Goult [NESO]" w:date="2025-08-13T15:08:00Z" w16du:dateUtc="2025-08-13T14:08:00Z">
        <w:r w:rsidR="007B6280" w:rsidRPr="0074066E" w:rsidDel="005F309C">
          <w:rPr>
            <w:rFonts w:ascii="Poppins" w:eastAsia="Poppins" w:hAnsi="Poppins" w:cs="Poppins"/>
            <w:noProof/>
            <w:highlight w:val="yellow"/>
          </w:rPr>
          <w:delText>it</w:delText>
        </w:r>
      </w:del>
      <w:r w:rsidR="007B6280" w:rsidRPr="0074066E">
        <w:rPr>
          <w:rFonts w:ascii="Poppins" w:eastAsia="Poppins" w:hAnsi="Poppins" w:cs="Poppins"/>
          <w:noProof/>
          <w:highlight w:val="yellow"/>
        </w:rPr>
        <w:t xml:space="preserve"> being a </w:t>
      </w:r>
      <w:ins w:id="126" w:author="Claire Goult [NESO]" w:date="2025-08-13T15:09:00Z" w16du:dateUtc="2025-08-13T14:09:00Z">
        <w:r w:rsidR="00182B25">
          <w:rPr>
            <w:rFonts w:ascii="Poppins" w:eastAsia="Poppins" w:hAnsi="Poppins" w:cs="Poppins"/>
            <w:noProof/>
            <w:highlight w:val="yellow"/>
          </w:rPr>
          <w:t xml:space="preserve">classified as </w:t>
        </w:r>
        <w:r w:rsidR="008C2D20">
          <w:rPr>
            <w:rFonts w:ascii="Poppins" w:eastAsia="Poppins" w:hAnsi="Poppins" w:cs="Poppins"/>
            <w:noProof/>
            <w:highlight w:val="yellow"/>
          </w:rPr>
          <w:t>a</w:t>
        </w:r>
        <w:r w:rsidR="007B7B22">
          <w:rPr>
            <w:rFonts w:ascii="Poppins" w:eastAsia="Poppins" w:hAnsi="Poppins" w:cs="Poppins"/>
            <w:noProof/>
            <w:highlight w:val="yellow"/>
          </w:rPr>
          <w:t xml:space="preserve"> ‘</w:t>
        </w:r>
      </w:ins>
      <w:r w:rsidR="007B6280" w:rsidRPr="0074066E">
        <w:rPr>
          <w:rFonts w:ascii="Poppins" w:eastAsia="Poppins" w:hAnsi="Poppins" w:cs="Poppins"/>
          <w:noProof/>
          <w:highlight w:val="yellow"/>
        </w:rPr>
        <w:t>planned outage</w:t>
      </w:r>
      <w:ins w:id="127" w:author="Claire Goult [NESO]" w:date="2025-08-13T15:09:00Z" w16du:dateUtc="2025-08-13T14:09:00Z">
        <w:r w:rsidR="007B7B22">
          <w:rPr>
            <w:rFonts w:ascii="Poppins" w:eastAsia="Poppins" w:hAnsi="Poppins" w:cs="Poppins"/>
            <w:noProof/>
            <w:highlight w:val="yellow"/>
          </w:rPr>
          <w:t>’</w:t>
        </w:r>
      </w:ins>
      <w:r w:rsidR="00D84726" w:rsidRPr="0074066E">
        <w:rPr>
          <w:rFonts w:ascii="Poppins" w:eastAsia="Poppins" w:hAnsi="Poppins" w:cs="Poppins"/>
          <w:noProof/>
          <w:highlight w:val="yellow"/>
        </w:rPr>
        <w:t xml:space="preserve"> versus </w:t>
      </w:r>
      <w:ins w:id="128" w:author="Claire Goult [NESO]" w:date="2025-08-13T15:09:00Z" w16du:dateUtc="2025-08-13T14:09:00Z">
        <w:r w:rsidR="00BA2894">
          <w:rPr>
            <w:rFonts w:ascii="Poppins" w:eastAsia="Poppins" w:hAnsi="Poppins" w:cs="Poppins"/>
            <w:noProof/>
            <w:highlight w:val="yellow"/>
          </w:rPr>
          <w:t xml:space="preserve">it being </w:t>
        </w:r>
      </w:ins>
      <w:r w:rsidR="00D84726" w:rsidRPr="0074066E">
        <w:rPr>
          <w:rFonts w:ascii="Poppins" w:eastAsia="Poppins" w:hAnsi="Poppins" w:cs="Poppins"/>
          <w:noProof/>
          <w:highlight w:val="yellow"/>
        </w:rPr>
        <w:t>a force majeure or an emergency event.</w:t>
      </w:r>
      <w:r w:rsidR="00030004" w:rsidRPr="0074066E">
        <w:rPr>
          <w:rFonts w:ascii="Poppins" w:eastAsia="Poppins" w:hAnsi="Poppins" w:cs="Poppins"/>
          <w:noProof/>
          <w:highlight w:val="yellow"/>
        </w:rPr>
        <w:t xml:space="preserve"> The Grid Code SME </w:t>
      </w:r>
      <w:r w:rsidR="003236D4" w:rsidRPr="003236D4">
        <w:rPr>
          <w:rFonts w:ascii="Poppins" w:eastAsia="Poppins" w:hAnsi="Poppins" w:cs="Poppins"/>
          <w:noProof/>
          <w:highlight w:val="yellow"/>
        </w:rPr>
        <w:t>explained that an unplanned outage typically refers to a fault occurring without prior warning</w:t>
      </w:r>
      <w:r w:rsidR="00F2641D">
        <w:rPr>
          <w:rFonts w:ascii="Poppins" w:eastAsia="Poppins" w:hAnsi="Poppins" w:cs="Poppins"/>
          <w:noProof/>
          <w:highlight w:val="yellow"/>
        </w:rPr>
        <w:t>,</w:t>
      </w:r>
      <w:r w:rsidR="003236D4" w:rsidRPr="003236D4">
        <w:rPr>
          <w:rFonts w:ascii="Poppins" w:eastAsia="Poppins" w:hAnsi="Poppins" w:cs="Poppins"/>
          <w:noProof/>
          <w:highlight w:val="yellow"/>
        </w:rPr>
        <w:t xml:space="preserve"> however, in this case, prior notice was provided</w:t>
      </w:r>
      <w:r w:rsidR="00845D89" w:rsidRPr="0074066E">
        <w:rPr>
          <w:rFonts w:ascii="Poppins" w:eastAsia="Poppins" w:hAnsi="Poppins" w:cs="Poppins"/>
          <w:noProof/>
          <w:highlight w:val="yellow"/>
        </w:rPr>
        <w:t>.</w:t>
      </w:r>
      <w:r w:rsidR="00CA6C7E" w:rsidRPr="0074066E">
        <w:rPr>
          <w:rFonts w:ascii="Poppins" w:eastAsia="Poppins" w:hAnsi="Poppins" w:cs="Poppins"/>
          <w:noProof/>
          <w:highlight w:val="yellow"/>
        </w:rPr>
        <w:t xml:space="preserve"> </w:t>
      </w:r>
      <w:r w:rsidR="009475DB" w:rsidRPr="009475DB">
        <w:rPr>
          <w:rFonts w:ascii="Poppins" w:eastAsia="Poppins" w:hAnsi="Poppins" w:cs="Poppins"/>
          <w:noProof/>
          <w:highlight w:val="yellow"/>
        </w:rPr>
        <w:t>A member raised a concern that, as an Interconnector</w:t>
      </w:r>
      <w:ins w:id="129" w:author="Claire Goult [NESO]" w:date="2025-08-13T14:51:00Z" w16du:dateUtc="2025-08-13T13:51:00Z">
        <w:r w:rsidR="008A672F">
          <w:rPr>
            <w:rFonts w:ascii="Poppins" w:eastAsia="Poppins" w:hAnsi="Poppins" w:cs="Poppins"/>
            <w:noProof/>
            <w:highlight w:val="yellow"/>
          </w:rPr>
          <w:t xml:space="preserve"> Owner</w:t>
        </w:r>
      </w:ins>
      <w:r w:rsidR="009475DB" w:rsidRPr="009475DB">
        <w:rPr>
          <w:rFonts w:ascii="Poppins" w:eastAsia="Poppins" w:hAnsi="Poppins" w:cs="Poppins"/>
          <w:noProof/>
          <w:highlight w:val="yellow"/>
        </w:rPr>
        <w:t>, they could be required to cease operations if connected substations choose to shut down their assets for infrastructure protection</w:t>
      </w:r>
      <w:ins w:id="130" w:author="Claire Goult [NESO]" w:date="2025-08-13T15:09:00Z" w16du:dateUtc="2025-08-13T14:09:00Z">
        <w:r w:rsidR="00030F1A">
          <w:rPr>
            <w:rFonts w:ascii="Poppins" w:eastAsia="Poppins" w:hAnsi="Poppins" w:cs="Poppins"/>
            <w:noProof/>
            <w:highlight w:val="yellow"/>
          </w:rPr>
          <w:t>, thus the Interconnector outage</w:t>
        </w:r>
        <w:r w:rsidR="008F270A">
          <w:rPr>
            <w:rFonts w:ascii="Poppins" w:eastAsia="Poppins" w:hAnsi="Poppins" w:cs="Poppins"/>
            <w:noProof/>
            <w:highlight w:val="yellow"/>
          </w:rPr>
          <w:t xml:space="preserve"> would not be plan</w:t>
        </w:r>
      </w:ins>
      <w:ins w:id="131" w:author="Claire Goult [NESO]" w:date="2025-08-13T15:10:00Z" w16du:dateUtc="2025-08-13T14:10:00Z">
        <w:r w:rsidR="008F270A">
          <w:rPr>
            <w:rFonts w:ascii="Poppins" w:eastAsia="Poppins" w:hAnsi="Poppins" w:cs="Poppins"/>
            <w:noProof/>
            <w:highlight w:val="yellow"/>
          </w:rPr>
          <w:t>ned</w:t>
        </w:r>
        <w:r w:rsidR="00322EC3">
          <w:rPr>
            <w:rFonts w:ascii="Poppins" w:eastAsia="Poppins" w:hAnsi="Poppins" w:cs="Poppins"/>
            <w:noProof/>
            <w:highlight w:val="yellow"/>
          </w:rPr>
          <w:t xml:space="preserve"> as it is outside of their control</w:t>
        </w:r>
      </w:ins>
      <w:r w:rsidR="009475DB" w:rsidRPr="009475DB">
        <w:rPr>
          <w:rFonts w:ascii="Poppins" w:eastAsia="Poppins" w:hAnsi="Poppins" w:cs="Poppins"/>
          <w:noProof/>
          <w:highlight w:val="yellow"/>
        </w:rPr>
        <w:t xml:space="preserve">. The Proposer clarified that </w:t>
      </w:r>
      <w:r w:rsidR="00631CC9">
        <w:rPr>
          <w:rFonts w:ascii="Poppins" w:eastAsia="Poppins" w:hAnsi="Poppins" w:cs="Poppins"/>
          <w:noProof/>
          <w:highlight w:val="yellow"/>
        </w:rPr>
        <w:t>GC0183</w:t>
      </w:r>
      <w:r w:rsidR="009475DB" w:rsidRPr="009475DB">
        <w:rPr>
          <w:rFonts w:ascii="Poppins" w:eastAsia="Poppins" w:hAnsi="Poppins" w:cs="Poppins"/>
          <w:noProof/>
          <w:highlight w:val="yellow"/>
        </w:rPr>
        <w:t xml:space="preserve"> focuses on notifying parties of intended plans</w:t>
      </w:r>
      <w:ins w:id="132" w:author="Claire Goult [NESO]" w:date="2025-08-13T15:40:00Z" w16du:dateUtc="2025-08-13T14:40:00Z">
        <w:r w:rsidR="00AA206B">
          <w:rPr>
            <w:rFonts w:ascii="Poppins" w:eastAsia="Poppins" w:hAnsi="Poppins" w:cs="Poppins"/>
            <w:noProof/>
            <w:highlight w:val="yellow"/>
          </w:rPr>
          <w:t>.I</w:t>
        </w:r>
      </w:ins>
      <w:del w:id="133" w:author="Claire Goult [NESO]" w:date="2025-08-13T15:40:00Z" w16du:dateUtc="2025-08-13T14:40:00Z">
        <w:r w:rsidR="009475DB" w:rsidDel="00AA206B">
          <w:rPr>
            <w:rFonts w:ascii="Poppins" w:eastAsia="Poppins" w:hAnsi="Poppins" w:cs="Poppins"/>
            <w:noProof/>
            <w:highlight w:val="yellow"/>
          </w:rPr>
          <w:delText>,</w:delText>
        </w:r>
        <w:r w:rsidR="009475DB" w:rsidRPr="009475DB" w:rsidDel="00AA206B">
          <w:rPr>
            <w:rFonts w:ascii="Poppins" w:eastAsia="Poppins" w:hAnsi="Poppins" w:cs="Poppins"/>
            <w:noProof/>
            <w:highlight w:val="yellow"/>
          </w:rPr>
          <w:delText xml:space="preserve"> i</w:delText>
        </w:r>
      </w:del>
      <w:r w:rsidR="009475DB" w:rsidRPr="009475DB">
        <w:rPr>
          <w:rFonts w:ascii="Poppins" w:eastAsia="Poppins" w:hAnsi="Poppins" w:cs="Poppins"/>
          <w:noProof/>
          <w:highlight w:val="yellow"/>
        </w:rPr>
        <w:t xml:space="preserve">f a </w:t>
      </w:r>
      <w:ins w:id="134" w:author="Claire Goult [NESO]" w:date="2025-08-13T15:28:00Z" w16du:dateUtc="2025-08-13T14:28:00Z">
        <w:r w:rsidR="00363478">
          <w:rPr>
            <w:rFonts w:ascii="Poppins" w:eastAsia="Poppins" w:hAnsi="Poppins" w:cs="Poppins"/>
            <w:noProof/>
            <w:highlight w:val="yellow"/>
          </w:rPr>
          <w:t xml:space="preserve">TO </w:t>
        </w:r>
      </w:ins>
      <w:r w:rsidR="009475DB" w:rsidRPr="009475DB">
        <w:rPr>
          <w:rFonts w:ascii="Poppins" w:eastAsia="Poppins" w:hAnsi="Poppins" w:cs="Poppins"/>
          <w:noProof/>
          <w:highlight w:val="yellow"/>
        </w:rPr>
        <w:t xml:space="preserve">substation </w:t>
      </w:r>
      <w:r w:rsidR="009475DB" w:rsidRPr="009475DB">
        <w:rPr>
          <w:rFonts w:ascii="Poppins" w:eastAsia="Poppins" w:hAnsi="Poppins" w:cs="Poppins"/>
          <w:noProof/>
          <w:highlight w:val="yellow"/>
        </w:rPr>
        <w:lastRenderedPageBreak/>
        <w:t xml:space="preserve">providing power to the </w:t>
      </w:r>
      <w:r w:rsidR="00631CC9">
        <w:rPr>
          <w:rFonts w:ascii="Poppins" w:eastAsia="Poppins" w:hAnsi="Poppins" w:cs="Poppins"/>
          <w:noProof/>
          <w:highlight w:val="yellow"/>
        </w:rPr>
        <w:t>I</w:t>
      </w:r>
      <w:r w:rsidR="009475DB" w:rsidRPr="009475DB">
        <w:rPr>
          <w:rFonts w:ascii="Poppins" w:eastAsia="Poppins" w:hAnsi="Poppins" w:cs="Poppins"/>
          <w:noProof/>
          <w:highlight w:val="yellow"/>
        </w:rPr>
        <w:t>nterconnector</w:t>
      </w:r>
      <w:ins w:id="135" w:author="Claire Goult [NESO]" w:date="2025-08-13T14:52:00Z" w16du:dateUtc="2025-08-13T13:52:00Z">
        <w:r w:rsidR="00BB4CA0">
          <w:rPr>
            <w:rFonts w:ascii="Poppins" w:eastAsia="Poppins" w:hAnsi="Poppins" w:cs="Poppins"/>
            <w:noProof/>
            <w:highlight w:val="yellow"/>
          </w:rPr>
          <w:t xml:space="preserve"> Owner</w:t>
        </w:r>
      </w:ins>
      <w:r w:rsidR="009475DB" w:rsidRPr="009475DB">
        <w:rPr>
          <w:rFonts w:ascii="Poppins" w:eastAsia="Poppins" w:hAnsi="Poppins" w:cs="Poppins"/>
          <w:noProof/>
          <w:highlight w:val="yellow"/>
        </w:rPr>
        <w:t xml:space="preserve"> </w:t>
      </w:r>
      <w:del w:id="136" w:author="Claire Goult [NESO]" w:date="2025-08-13T15:28:00Z" w16du:dateUtc="2025-08-13T14:28:00Z">
        <w:r w:rsidR="009475DB" w:rsidRPr="009475DB" w:rsidDel="00E33600">
          <w:rPr>
            <w:rFonts w:ascii="Poppins" w:eastAsia="Poppins" w:hAnsi="Poppins" w:cs="Poppins"/>
            <w:noProof/>
            <w:highlight w:val="yellow"/>
          </w:rPr>
          <w:delText>asset</w:delText>
        </w:r>
      </w:del>
      <w:r w:rsidR="009475DB" w:rsidRPr="009475DB">
        <w:rPr>
          <w:rFonts w:ascii="Poppins" w:eastAsia="Poppins" w:hAnsi="Poppins" w:cs="Poppins"/>
          <w:noProof/>
          <w:highlight w:val="yellow"/>
        </w:rPr>
        <w:t xml:space="preserve"> decides to disconnect, this does not alter the intention of the Interconnecto</w:t>
      </w:r>
      <w:ins w:id="137" w:author="Claire Goult [NESO]" w:date="2025-08-13T14:52:00Z" w16du:dateUtc="2025-08-13T13:52:00Z">
        <w:r w:rsidR="00F8185E">
          <w:rPr>
            <w:rFonts w:ascii="Poppins" w:eastAsia="Poppins" w:hAnsi="Poppins" w:cs="Poppins"/>
            <w:noProof/>
            <w:highlight w:val="yellow"/>
          </w:rPr>
          <w:t>r</w:t>
        </w:r>
        <w:r w:rsidR="00BB4CA0">
          <w:rPr>
            <w:rFonts w:ascii="Poppins" w:eastAsia="Poppins" w:hAnsi="Poppins" w:cs="Poppins"/>
            <w:noProof/>
            <w:highlight w:val="yellow"/>
          </w:rPr>
          <w:t xml:space="preserve"> Owner</w:t>
        </w:r>
      </w:ins>
      <w:r w:rsidR="009475DB" w:rsidRPr="009475DB">
        <w:rPr>
          <w:rFonts w:ascii="Poppins" w:eastAsia="Poppins" w:hAnsi="Poppins" w:cs="Poppins"/>
          <w:noProof/>
          <w:highlight w:val="yellow"/>
        </w:rPr>
        <w:t>r. This scenario is not within the scope of GC0183, as it may occur as part of normal business operations</w:t>
      </w:r>
      <w:ins w:id="138" w:author="Claire Goult [NESO]" w:date="2025-08-13T15:29:00Z" w16du:dateUtc="2025-08-13T14:29:00Z">
        <w:r w:rsidR="00D54816">
          <w:rPr>
            <w:rFonts w:ascii="Poppins" w:eastAsia="Poppins" w:hAnsi="Poppins" w:cs="Poppins"/>
            <w:noProof/>
            <w:highlight w:val="yellow"/>
          </w:rPr>
          <w:t xml:space="preserve"> such as a planned or unplanned outage</w:t>
        </w:r>
      </w:ins>
      <w:r w:rsidR="009475DB" w:rsidRPr="009475DB">
        <w:rPr>
          <w:rFonts w:ascii="Poppins" w:eastAsia="Poppins" w:hAnsi="Poppins" w:cs="Poppins"/>
          <w:noProof/>
          <w:highlight w:val="yellow"/>
        </w:rPr>
        <w:t>.</w:t>
      </w:r>
    </w:p>
    <w:p w14:paraId="3CF40B56" w14:textId="37A48F94" w:rsidR="00CF4E57" w:rsidRPr="00CF4E57" w:rsidRDefault="00CF4E57" w:rsidP="00CF4E57">
      <w:pPr>
        <w:spacing w:line="240" w:lineRule="auto"/>
        <w:rPr>
          <w:rFonts w:ascii="Poppins" w:eastAsia="Poppins" w:hAnsi="Poppins" w:cs="Poppins"/>
          <w:noProof/>
          <w:highlight w:val="yellow"/>
        </w:rPr>
      </w:pPr>
      <w:commentRangeStart w:id="139"/>
      <w:r w:rsidRPr="00CF4E57">
        <w:rPr>
          <w:rFonts w:ascii="Poppins" w:eastAsia="Poppins" w:hAnsi="Poppins" w:cs="Poppins"/>
          <w:noProof/>
          <w:highlight w:val="yellow"/>
        </w:rPr>
        <w:t xml:space="preserve">A participant raised a question regarding the use of ‘Interconnector’ instead of ‘Interconnector Owner’ in the </w:t>
      </w:r>
      <w:ins w:id="140" w:author="Claire Goult [NESO]" w:date="2025-08-13T15:29:00Z" w16du:dateUtc="2025-08-13T14:29:00Z">
        <w:r w:rsidR="00D54816">
          <w:rPr>
            <w:rFonts w:ascii="Poppins" w:eastAsia="Poppins" w:hAnsi="Poppins" w:cs="Poppins"/>
            <w:noProof/>
            <w:highlight w:val="yellow"/>
          </w:rPr>
          <w:t xml:space="preserve">legal text </w:t>
        </w:r>
      </w:ins>
      <w:r w:rsidRPr="00CF4E57">
        <w:rPr>
          <w:rFonts w:ascii="Poppins" w:eastAsia="Poppins" w:hAnsi="Poppins" w:cs="Poppins"/>
          <w:noProof/>
          <w:highlight w:val="yellow"/>
        </w:rPr>
        <w:t>definitions, highlighting that ‘Interconnector’ refers to equipment, whereas ‘Generator’ denotes an individual or entity. The Grid Code</w:t>
      </w:r>
      <w:ins w:id="141" w:author="Claire Goult [NESO]" w:date="2025-08-13T15:10:00Z" w16du:dateUtc="2025-08-13T14:10:00Z">
        <w:r w:rsidR="000D6ECE">
          <w:rPr>
            <w:rFonts w:ascii="Poppins" w:eastAsia="Poppins" w:hAnsi="Poppins" w:cs="Poppins"/>
            <w:noProof/>
            <w:highlight w:val="yellow"/>
          </w:rPr>
          <w:t xml:space="preserve"> SME</w:t>
        </w:r>
      </w:ins>
      <w:r w:rsidRPr="00CF4E57">
        <w:rPr>
          <w:rFonts w:ascii="Poppins" w:eastAsia="Poppins" w:hAnsi="Poppins" w:cs="Poppins"/>
          <w:noProof/>
          <w:highlight w:val="yellow"/>
        </w:rPr>
        <w:t xml:space="preserve"> </w:t>
      </w:r>
      <w:del w:id="142" w:author="Claire Goult [NESO]" w:date="2025-08-13T15:10:00Z" w16du:dateUtc="2025-08-13T14:10:00Z">
        <w:r w:rsidRPr="00CF4E57" w:rsidDel="000D6ECE">
          <w:rPr>
            <w:rFonts w:ascii="Poppins" w:eastAsia="Poppins" w:hAnsi="Poppins" w:cs="Poppins"/>
            <w:noProof/>
            <w:highlight w:val="yellow"/>
          </w:rPr>
          <w:delText xml:space="preserve">Subject Matter Expert </w:delText>
        </w:r>
      </w:del>
      <w:r w:rsidRPr="00CF4E57">
        <w:rPr>
          <w:rFonts w:ascii="Poppins" w:eastAsia="Poppins" w:hAnsi="Poppins" w:cs="Poppins"/>
          <w:noProof/>
          <w:highlight w:val="yellow"/>
        </w:rPr>
        <w:t>concurred that ‘Interconnector Owner’ would be more appropriate and committed to reviewing the terminology within the definitions. Additionally, a member emphasi</w:t>
      </w:r>
      <w:r w:rsidR="000147DE">
        <w:rPr>
          <w:rFonts w:ascii="Poppins" w:eastAsia="Poppins" w:hAnsi="Poppins" w:cs="Poppins"/>
          <w:noProof/>
          <w:highlight w:val="yellow"/>
        </w:rPr>
        <w:t>s</w:t>
      </w:r>
      <w:r w:rsidRPr="00CF4E57">
        <w:rPr>
          <w:rFonts w:ascii="Poppins" w:eastAsia="Poppins" w:hAnsi="Poppins" w:cs="Poppins"/>
          <w:noProof/>
          <w:highlight w:val="yellow"/>
        </w:rPr>
        <w:t>ed the importance of maintaining consistent terminology across all definitions and in OC2.</w:t>
      </w:r>
      <w:commentRangeEnd w:id="139"/>
      <w:r w:rsidR="00F8185E">
        <w:rPr>
          <w:rStyle w:val="CommentReference"/>
        </w:rPr>
        <w:commentReference w:id="139"/>
      </w:r>
    </w:p>
    <w:p w14:paraId="1233A80F" w14:textId="7CF300E6" w:rsidR="003D3190" w:rsidRDefault="00EC32E3" w:rsidP="00AC7CC9">
      <w:pPr>
        <w:spacing w:line="240" w:lineRule="auto"/>
        <w:rPr>
          <w:rFonts w:ascii="Poppins" w:eastAsia="Poppins" w:hAnsi="Poppins" w:cs="Poppins"/>
          <w:noProof/>
        </w:rPr>
      </w:pPr>
      <w:r w:rsidRPr="00EC32E3">
        <w:rPr>
          <w:rFonts w:ascii="Poppins" w:eastAsia="Poppins" w:hAnsi="Poppins" w:cs="Poppins"/>
          <w:noProof/>
          <w:u w:val="single"/>
        </w:rPr>
        <w:t xml:space="preserve">‘Space Weather </w:t>
      </w:r>
      <w:r>
        <w:rPr>
          <w:rFonts w:ascii="Poppins" w:eastAsia="Poppins" w:hAnsi="Poppins" w:cs="Poppins"/>
          <w:noProof/>
          <w:u w:val="single"/>
        </w:rPr>
        <w:t>Prepare Notification</w:t>
      </w:r>
      <w:r w:rsidRPr="00EC32E3">
        <w:rPr>
          <w:rFonts w:ascii="Poppins" w:eastAsia="Poppins" w:hAnsi="Poppins" w:cs="Poppins"/>
          <w:noProof/>
          <w:u w:val="single"/>
        </w:rPr>
        <w:t>’</w:t>
      </w:r>
    </w:p>
    <w:p w14:paraId="73D038F8" w14:textId="658780C0" w:rsidR="003F47EF" w:rsidRPr="003F47EF" w:rsidRDefault="003F47EF" w:rsidP="003F47EF">
      <w:pPr>
        <w:spacing w:line="240" w:lineRule="auto"/>
        <w:rPr>
          <w:rFonts w:ascii="Poppins" w:eastAsia="Poppins" w:hAnsi="Poppins" w:cs="Poppins"/>
          <w:noProof/>
        </w:rPr>
      </w:pPr>
      <w:r w:rsidRPr="00D33972">
        <w:rPr>
          <w:rFonts w:ascii="Poppins" w:eastAsia="Poppins" w:hAnsi="Poppins" w:cs="Poppins"/>
          <w:noProof/>
          <w:highlight w:val="yellow"/>
        </w:rPr>
        <w:t xml:space="preserve">A member asked for a </w:t>
      </w:r>
      <w:commentRangeStart w:id="143"/>
      <w:r w:rsidRPr="00D33972">
        <w:rPr>
          <w:rFonts w:ascii="Poppins" w:eastAsia="Poppins" w:hAnsi="Poppins" w:cs="Poppins"/>
          <w:noProof/>
          <w:highlight w:val="yellow"/>
        </w:rPr>
        <w:t xml:space="preserve">timeline of notifications, </w:t>
      </w:r>
      <w:commentRangeEnd w:id="143"/>
      <w:r w:rsidR="002C4E30">
        <w:rPr>
          <w:rStyle w:val="CommentReference"/>
        </w:rPr>
        <w:commentReference w:id="143"/>
      </w:r>
      <w:r w:rsidRPr="00D33972">
        <w:rPr>
          <w:rFonts w:ascii="Poppins" w:eastAsia="Poppins" w:hAnsi="Poppins" w:cs="Poppins"/>
          <w:noProof/>
          <w:highlight w:val="yellow"/>
        </w:rPr>
        <w:t>specifically questioning if any are issued between 12 hours and 20 minutes in advance. The Proposer clarified that the</w:t>
      </w:r>
      <w:ins w:id="144" w:author="Claire Goult [NESO]" w:date="2025-08-13T15:29:00Z" w16du:dateUtc="2025-08-13T14:29:00Z">
        <w:r w:rsidR="00F8271C">
          <w:rPr>
            <w:rFonts w:ascii="Poppins" w:eastAsia="Poppins" w:hAnsi="Poppins" w:cs="Poppins"/>
            <w:noProof/>
            <w:highlight w:val="yellow"/>
          </w:rPr>
          <w:t xml:space="preserve"> definition</w:t>
        </w:r>
        <w:r w:rsidR="00F86490">
          <w:rPr>
            <w:rFonts w:ascii="Poppins" w:eastAsia="Poppins" w:hAnsi="Poppins" w:cs="Poppins"/>
            <w:noProof/>
            <w:highlight w:val="yellow"/>
          </w:rPr>
          <w:t xml:space="preserve"> of</w:t>
        </w:r>
      </w:ins>
      <w:r w:rsidRPr="00D33972">
        <w:rPr>
          <w:rFonts w:ascii="Poppins" w:eastAsia="Poppins" w:hAnsi="Poppins" w:cs="Poppins"/>
          <w:noProof/>
          <w:highlight w:val="yellow"/>
        </w:rPr>
        <w:t xml:space="preserve"> ‘Space Weather Advisory’ covers this period but does not require notification or action; it simply allows NESO to share information as needed. Only notifications trigger action.</w:t>
      </w:r>
    </w:p>
    <w:p w14:paraId="025A9DCA" w14:textId="77777777" w:rsidR="003D3190" w:rsidRPr="00AC7CC9" w:rsidRDefault="003D3190" w:rsidP="00AC7CC9">
      <w:pPr>
        <w:spacing w:line="240" w:lineRule="auto"/>
        <w:rPr>
          <w:rFonts w:ascii="Poppins" w:eastAsia="Poppins" w:hAnsi="Poppins" w:cs="Poppins"/>
          <w:noProof/>
        </w:rPr>
      </w:pPr>
    </w:p>
    <w:p w14:paraId="74DE80A8" w14:textId="6C9A1896" w:rsidR="008D7693" w:rsidRPr="005116FE" w:rsidRDefault="009E6D9F" w:rsidP="3B496362">
      <w:pPr>
        <w:spacing w:line="240" w:lineRule="auto"/>
        <w:rPr>
          <w:rFonts w:ascii="Poppins" w:eastAsia="Poppins" w:hAnsi="Poppins" w:cs="Poppins"/>
          <w:b/>
          <w:bCs/>
          <w:noProof/>
          <w:color w:val="FF0000"/>
          <w:u w:val="single"/>
        </w:rPr>
      </w:pPr>
      <w:bookmarkStart w:id="145" w:name="_Hlk205404694"/>
      <w:r w:rsidRPr="005116FE">
        <w:rPr>
          <w:rFonts w:ascii="Poppins" w:eastAsia="Poppins" w:hAnsi="Poppins" w:cs="Poppins"/>
          <w:b/>
          <w:bCs/>
          <w:noProof/>
          <w:u w:val="single"/>
        </w:rPr>
        <w:t>Operating Code 2</w:t>
      </w:r>
      <w:r w:rsidR="00C77BA9" w:rsidRPr="005116FE">
        <w:rPr>
          <w:rFonts w:ascii="Poppins" w:eastAsia="Poppins" w:hAnsi="Poppins" w:cs="Poppins"/>
          <w:b/>
          <w:bCs/>
          <w:noProof/>
          <w:u w:val="single"/>
        </w:rPr>
        <w:t xml:space="preserve"> (OC2)</w:t>
      </w:r>
      <w:bookmarkEnd w:id="145"/>
    </w:p>
    <w:p w14:paraId="15C00381" w14:textId="20DDE253" w:rsidR="00BC5430" w:rsidRDefault="00AE45D2" w:rsidP="001F24F4">
      <w:pPr>
        <w:keepLines/>
        <w:widowControl w:val="0"/>
        <w:tabs>
          <w:tab w:val="left" w:pos="1843"/>
        </w:tabs>
        <w:spacing w:after="120" w:line="264" w:lineRule="auto"/>
        <w:rPr>
          <w:rFonts w:ascii="Poppins" w:eastAsia="Times New Roman" w:hAnsi="Poppins" w:cs="Poppins"/>
          <w:snapToGrid w:val="0"/>
          <w:kern w:val="0"/>
          <w14:ligatures w14:val="none"/>
        </w:rPr>
      </w:pPr>
      <w:bookmarkStart w:id="146" w:name="_Hlk205841070"/>
      <w:r w:rsidRPr="00584BBC">
        <w:rPr>
          <w:rFonts w:ascii="Poppins" w:eastAsia="Times New Roman" w:hAnsi="Poppins" w:cs="Poppins"/>
          <w:snapToGrid w:val="0"/>
          <w:kern w:val="0"/>
          <w14:ligatures w14:val="none"/>
        </w:rPr>
        <w:t xml:space="preserve">The NESO Grid </w:t>
      </w:r>
      <w:bookmarkEnd w:id="146"/>
      <w:r w:rsidRPr="00584BBC">
        <w:rPr>
          <w:rFonts w:ascii="Poppins" w:eastAsia="Times New Roman" w:hAnsi="Poppins" w:cs="Poppins"/>
          <w:snapToGrid w:val="0"/>
          <w:kern w:val="0"/>
          <w14:ligatures w14:val="none"/>
        </w:rPr>
        <w:t xml:space="preserve">Code SME questioned whether </w:t>
      </w:r>
      <w:r w:rsidR="001F24F4">
        <w:rPr>
          <w:rFonts w:ascii="Poppins" w:eastAsia="Times New Roman" w:hAnsi="Poppins" w:cs="Poppins"/>
          <w:snapToGrid w:val="0"/>
          <w:kern w:val="0"/>
          <w14:ligatures w14:val="none"/>
        </w:rPr>
        <w:t>’</w:t>
      </w:r>
      <w:r w:rsidRPr="00584BBC">
        <w:rPr>
          <w:rFonts w:ascii="Poppins" w:eastAsia="Times New Roman" w:hAnsi="Poppins" w:cs="Poppins"/>
          <w:snapToGrid w:val="0"/>
          <w:kern w:val="0"/>
          <w14:ligatures w14:val="none"/>
        </w:rPr>
        <w:t>TSO</w:t>
      </w:r>
      <w:r w:rsidR="001F24F4">
        <w:rPr>
          <w:rFonts w:ascii="Poppins" w:eastAsia="Times New Roman" w:hAnsi="Poppins" w:cs="Poppins"/>
          <w:snapToGrid w:val="0"/>
          <w:kern w:val="0"/>
          <w14:ligatures w14:val="none"/>
        </w:rPr>
        <w:t>’</w:t>
      </w:r>
      <w:r w:rsidRPr="00584BBC">
        <w:rPr>
          <w:rFonts w:ascii="Poppins" w:eastAsia="Times New Roman" w:hAnsi="Poppins" w:cs="Poppins"/>
          <w:snapToGrid w:val="0"/>
          <w:kern w:val="0"/>
          <w14:ligatures w14:val="none"/>
        </w:rPr>
        <w:t xml:space="preserve"> (Transmission System Operator</w:t>
      </w:r>
      <w:r w:rsidR="006B1231">
        <w:rPr>
          <w:rFonts w:ascii="Poppins" w:eastAsia="Times New Roman" w:hAnsi="Poppins" w:cs="Poppins"/>
          <w:snapToGrid w:val="0"/>
          <w:kern w:val="0"/>
          <w14:ligatures w14:val="none"/>
        </w:rPr>
        <w:t>)</w:t>
      </w:r>
      <w:r w:rsidRPr="00584BBC">
        <w:rPr>
          <w:rFonts w:ascii="Poppins" w:eastAsia="Times New Roman" w:hAnsi="Poppins" w:cs="Poppins"/>
          <w:snapToGrid w:val="0"/>
          <w:kern w:val="0"/>
          <w14:ligatures w14:val="none"/>
        </w:rPr>
        <w:t xml:space="preserve"> in OC2.5.1 was appropriate terminology, noting it's not defined in the Grid Code. It was clarified that the intention, of the proposed wording, was to allow for the possibility that the Externally Interconnected System Operator (EISO) may notify relevant parties</w:t>
      </w:r>
      <w:r w:rsidR="00D108AB">
        <w:rPr>
          <w:rFonts w:ascii="Poppins" w:eastAsia="Times New Roman" w:hAnsi="Poppins" w:cs="Poppins"/>
          <w:snapToGrid w:val="0"/>
          <w:kern w:val="0"/>
          <w14:ligatures w14:val="none"/>
        </w:rPr>
        <w:t xml:space="preserve"> </w:t>
      </w:r>
      <w:r w:rsidRPr="00584BBC">
        <w:rPr>
          <w:rFonts w:ascii="Poppins" w:eastAsia="Times New Roman" w:hAnsi="Poppins" w:cs="Poppins"/>
          <w:snapToGrid w:val="0"/>
          <w:kern w:val="0"/>
          <w14:ligatures w14:val="none"/>
        </w:rPr>
        <w:t>including neighbouring TSOs and market participants</w:t>
      </w:r>
      <w:r w:rsidR="006B1231">
        <w:rPr>
          <w:rFonts w:ascii="Poppins" w:eastAsia="Times New Roman" w:hAnsi="Poppins" w:cs="Poppins"/>
          <w:snapToGrid w:val="0"/>
          <w:kern w:val="0"/>
          <w14:ligatures w14:val="none"/>
        </w:rPr>
        <w:t xml:space="preserve"> </w:t>
      </w:r>
      <w:r w:rsidRPr="00584BBC">
        <w:rPr>
          <w:rFonts w:ascii="Poppins" w:eastAsia="Times New Roman" w:hAnsi="Poppins" w:cs="Poppins"/>
          <w:snapToGrid w:val="0"/>
          <w:kern w:val="0"/>
          <w14:ligatures w14:val="none"/>
        </w:rPr>
        <w:t>at their discretion but is not obliged to do so. One SME wondered if this detail was necessary. Another SME noted that this arose from discussions about sharing information with European colleagues when interconnectors are about to become unavailable</w:t>
      </w:r>
      <w:r w:rsidR="006B1231">
        <w:rPr>
          <w:rFonts w:ascii="Poppins" w:eastAsia="Times New Roman" w:hAnsi="Poppins" w:cs="Poppins"/>
          <w:snapToGrid w:val="0"/>
          <w:kern w:val="0"/>
          <w14:ligatures w14:val="none"/>
        </w:rPr>
        <w:t>.</w:t>
      </w:r>
    </w:p>
    <w:p w14:paraId="2CBC1244" w14:textId="651A450F" w:rsidR="005E62B9" w:rsidRDefault="005E62B9" w:rsidP="00C96927">
      <w:pPr>
        <w:keepLines/>
        <w:widowControl w:val="0"/>
        <w:tabs>
          <w:tab w:val="left" w:pos="1843"/>
        </w:tabs>
        <w:spacing w:after="120" w:line="264" w:lineRule="auto"/>
        <w:rPr>
          <w:rFonts w:ascii="Poppins" w:eastAsia="Times New Roman" w:hAnsi="Poppins" w:cs="Poppins"/>
          <w:snapToGrid w:val="0"/>
          <w:kern w:val="0"/>
          <w:highlight w:val="yellow"/>
          <w14:ligatures w14:val="none"/>
        </w:rPr>
      </w:pPr>
      <w:commentRangeStart w:id="147"/>
      <w:r w:rsidRPr="005E62B9">
        <w:rPr>
          <w:rFonts w:ascii="Poppins" w:eastAsia="Times New Roman" w:hAnsi="Poppins" w:cs="Poppins"/>
          <w:snapToGrid w:val="0"/>
          <w:kern w:val="0"/>
          <w:highlight w:val="yellow"/>
          <w14:ligatures w14:val="none"/>
        </w:rPr>
        <w:t xml:space="preserve">A member raised concerns about possible conflicts with nuclear safety requirements and output declarations under OC2.5.1 b) and OC2.5.2 b), asking whether leniency would apply if compliance posed risks. The group discussed clarifying the wording to allow exceptions for nuclear safety risks, with immediate notification required. It was agreed that the purpose is to keep NESO informed for planning, and while it’s unlikely nuclear plants would disconnect, provisions should </w:t>
      </w:r>
      <w:ins w:id="148" w:author="Claire Goult [NESO]" w:date="2025-08-13T15:40:00Z" w16du:dateUtc="2025-08-13T14:40:00Z">
        <w:r w:rsidR="00A607FF" w:rsidRPr="3470DAB6">
          <w:rPr>
            <w:rFonts w:ascii="Poppins" w:eastAsia="Times New Roman" w:hAnsi="Poppins" w:cs="Poppins"/>
            <w:highlight w:val="yellow"/>
          </w:rPr>
          <w:t>be considered</w:t>
        </w:r>
      </w:ins>
      <w:ins w:id="149" w:author="Claire Goult [NESO]" w:date="2025-08-13T15:42:00Z" w16du:dateUtc="2025-08-13T14:42:00Z">
        <w:r w:rsidR="00E459A1" w:rsidRPr="3470DAB6">
          <w:rPr>
            <w:rFonts w:ascii="Poppins" w:eastAsia="Times New Roman" w:hAnsi="Poppins" w:cs="Poppins"/>
            <w:highlight w:val="yellow"/>
          </w:rPr>
          <w:t xml:space="preserve"> </w:t>
        </w:r>
      </w:ins>
      <w:del w:id="150" w:author="Claire Goult [NESO]" w:date="2025-08-13T15:42:00Z" w16du:dateUtc="2025-08-13T14:42:00Z">
        <w:r w:rsidRPr="3470DAB6" w:rsidDel="00E459A1">
          <w:rPr>
            <w:rFonts w:ascii="Poppins" w:eastAsia="Times New Roman" w:hAnsi="Poppins" w:cs="Poppins"/>
            <w:highlight w:val="yellow"/>
          </w:rPr>
          <w:delText>exis</w:delText>
        </w:r>
      </w:del>
      <w:r w:rsidRPr="005E62B9">
        <w:rPr>
          <w:rFonts w:ascii="Poppins" w:eastAsia="Times New Roman" w:hAnsi="Poppins" w:cs="Poppins"/>
          <w:snapToGrid w:val="0"/>
          <w:kern w:val="0"/>
          <w:highlight w:val="yellow"/>
          <w14:ligatures w14:val="none"/>
        </w:rPr>
        <w:t xml:space="preserve">t to accommodate such scenarios. The Proposer agreed to consider the </w:t>
      </w:r>
      <w:ins w:id="151" w:author="Claire Goult [NESO]" w:date="2025-08-13T15:42:00Z" w16du:dateUtc="2025-08-13T14:42:00Z">
        <w:r w:rsidR="00E459A1" w:rsidRPr="3470DAB6">
          <w:rPr>
            <w:rFonts w:ascii="Poppins" w:eastAsia="Times New Roman" w:hAnsi="Poppins" w:cs="Poppins"/>
            <w:highlight w:val="yellow"/>
          </w:rPr>
          <w:t xml:space="preserve">possible </w:t>
        </w:r>
      </w:ins>
      <w:r w:rsidRPr="005E62B9">
        <w:rPr>
          <w:rFonts w:ascii="Poppins" w:eastAsia="Times New Roman" w:hAnsi="Poppins" w:cs="Poppins"/>
          <w:snapToGrid w:val="0"/>
          <w:kern w:val="0"/>
          <w:highlight w:val="yellow"/>
          <w14:ligatures w14:val="none"/>
        </w:rPr>
        <w:t>wording</w:t>
      </w:r>
      <w:commentRangeEnd w:id="147"/>
      <w:r>
        <w:rPr>
          <w:rStyle w:val="CommentReference"/>
        </w:rPr>
        <w:commentReference w:id="147"/>
      </w:r>
      <w:r w:rsidRPr="005E62B9">
        <w:rPr>
          <w:rFonts w:ascii="Poppins" w:eastAsia="Times New Roman" w:hAnsi="Poppins" w:cs="Poppins"/>
          <w:snapToGrid w:val="0"/>
          <w:kern w:val="0"/>
          <w:highlight w:val="yellow"/>
          <w14:ligatures w14:val="none"/>
        </w:rPr>
        <w:t>.</w:t>
      </w:r>
    </w:p>
    <w:p w14:paraId="415CAC42" w14:textId="355AB9E4" w:rsidR="00F9649D" w:rsidRPr="00A0312E" w:rsidRDefault="003A6CBC" w:rsidP="00C96927">
      <w:pPr>
        <w:keepLines/>
        <w:widowControl w:val="0"/>
        <w:tabs>
          <w:tab w:val="left" w:pos="1843"/>
        </w:tabs>
        <w:spacing w:after="120" w:line="264" w:lineRule="auto"/>
        <w:rPr>
          <w:rFonts w:ascii="Poppins" w:eastAsia="Poppins" w:hAnsi="Poppins" w:cs="Poppins"/>
          <w:noProof/>
        </w:rPr>
      </w:pPr>
      <w:r>
        <w:rPr>
          <w:rFonts w:ascii="Poppins" w:eastAsia="Times New Roman" w:hAnsi="Poppins" w:cs="Poppins"/>
          <w:snapToGrid w:val="0"/>
          <w:kern w:val="0"/>
          <w:highlight w:val="yellow"/>
          <w14:ligatures w14:val="none"/>
        </w:rPr>
        <w:lastRenderedPageBreak/>
        <w:t xml:space="preserve">Considering </w:t>
      </w:r>
      <w:r w:rsidR="001A2723">
        <w:rPr>
          <w:rFonts w:ascii="Poppins" w:eastAsia="Times New Roman" w:hAnsi="Poppins" w:cs="Poppins"/>
          <w:snapToGrid w:val="0"/>
          <w:kern w:val="0"/>
          <w:highlight w:val="yellow"/>
          <w14:ligatures w14:val="none"/>
        </w:rPr>
        <w:t>OC2.5.</w:t>
      </w:r>
      <w:del w:id="152" w:author="Cowan Kevin" w:date="2025-08-15T05:57:00Z">
        <w:r w:rsidR="001A2723" w:rsidRPr="2925C8FB">
          <w:rPr>
            <w:rFonts w:ascii="Poppins" w:eastAsia="Times New Roman" w:hAnsi="Poppins" w:cs="Poppins"/>
            <w:highlight w:val="yellow"/>
          </w:rPr>
          <w:delText>3</w:delText>
        </w:r>
      </w:del>
      <w:ins w:id="153" w:author="Cowan Kevin" w:date="2025-08-15T05:57:00Z">
        <w:r w:rsidR="274D4572">
          <w:rPr>
            <w:rFonts w:ascii="Poppins" w:eastAsia="Times New Roman" w:hAnsi="Poppins" w:cs="Poppins"/>
            <w:snapToGrid w:val="0"/>
            <w:kern w:val="0"/>
            <w:highlight w:val="yellow"/>
            <w14:ligatures w14:val="none"/>
          </w:rPr>
          <w:t>2</w:t>
        </w:r>
      </w:ins>
      <w:r w:rsidR="001A2723">
        <w:rPr>
          <w:rFonts w:ascii="Poppins" w:eastAsia="Times New Roman" w:hAnsi="Poppins" w:cs="Poppins"/>
          <w:snapToGrid w:val="0"/>
          <w:kern w:val="0"/>
          <w:highlight w:val="yellow"/>
          <w14:ligatures w14:val="none"/>
        </w:rPr>
        <w:t>, one</w:t>
      </w:r>
      <w:r w:rsidR="001D678B" w:rsidRPr="001A2E85">
        <w:rPr>
          <w:rFonts w:ascii="Poppins" w:eastAsia="Times New Roman" w:hAnsi="Poppins" w:cs="Poppins"/>
          <w:snapToGrid w:val="0"/>
          <w:kern w:val="0"/>
          <w:highlight w:val="yellow"/>
          <w14:ligatures w14:val="none"/>
        </w:rPr>
        <w:t xml:space="preserve"> member </w:t>
      </w:r>
      <w:r w:rsidR="009510CD" w:rsidRPr="001A2E85">
        <w:rPr>
          <w:rFonts w:ascii="Poppins" w:eastAsia="Times New Roman" w:hAnsi="Poppins" w:cs="Poppins"/>
          <w:snapToGrid w:val="0"/>
          <w:kern w:val="0"/>
          <w:highlight w:val="yellow"/>
          <w14:ligatures w14:val="none"/>
        </w:rPr>
        <w:t xml:space="preserve">raised a concern that when a possible notification has been issued it may only be 20 minutes to 60 minutes </w:t>
      </w:r>
      <w:r w:rsidR="004278E7" w:rsidRPr="001A2E85">
        <w:rPr>
          <w:rFonts w:ascii="Poppins" w:eastAsia="Times New Roman" w:hAnsi="Poppins" w:cs="Poppins"/>
          <w:snapToGrid w:val="0"/>
          <w:kern w:val="0"/>
          <w:highlight w:val="yellow"/>
          <w14:ligatures w14:val="none"/>
        </w:rPr>
        <w:t>before a space weather event</w:t>
      </w:r>
      <w:ins w:id="154" w:author="Claire Goult [NESO]" w:date="2025-08-13T15:30:00Z" w16du:dateUtc="2025-08-13T14:30:00Z">
        <w:r w:rsidR="00481A59" w:rsidRPr="2925C8FB">
          <w:rPr>
            <w:rFonts w:ascii="Poppins" w:eastAsia="Times New Roman" w:hAnsi="Poppins" w:cs="Poppins"/>
            <w:highlight w:val="yellow"/>
          </w:rPr>
          <w:t xml:space="preserve"> occurs</w:t>
        </w:r>
      </w:ins>
      <w:r w:rsidR="004278E7" w:rsidRPr="001A2E85">
        <w:rPr>
          <w:rFonts w:ascii="Poppins" w:eastAsia="Times New Roman" w:hAnsi="Poppins" w:cs="Poppins"/>
          <w:snapToGrid w:val="0"/>
          <w:kern w:val="0"/>
          <w:highlight w:val="yellow"/>
          <w14:ligatures w14:val="none"/>
        </w:rPr>
        <w:t xml:space="preserve"> and questioned if it was feasible for a Generator to </w:t>
      </w:r>
      <w:r w:rsidR="008744A9" w:rsidRPr="001A2E85">
        <w:rPr>
          <w:rFonts w:ascii="Poppins" w:eastAsia="Times New Roman" w:hAnsi="Poppins" w:cs="Poppins"/>
          <w:snapToGrid w:val="0"/>
          <w:kern w:val="0"/>
          <w:highlight w:val="yellow"/>
          <w14:ligatures w14:val="none"/>
        </w:rPr>
        <w:t>respond</w:t>
      </w:r>
      <w:ins w:id="155" w:author="Claire Goult [NESO]" w:date="2025-08-13T15:30:00Z" w16du:dateUtc="2025-08-13T14:30:00Z">
        <w:r w:rsidR="00106A72" w:rsidRPr="2925C8FB">
          <w:rPr>
            <w:rFonts w:ascii="Poppins" w:eastAsia="Times New Roman" w:hAnsi="Poppins" w:cs="Poppins"/>
            <w:highlight w:val="yellow"/>
          </w:rPr>
          <w:t xml:space="preserve"> in this timeframe</w:t>
        </w:r>
      </w:ins>
      <w:r w:rsidR="008744A9" w:rsidRPr="001A2E85">
        <w:rPr>
          <w:rFonts w:ascii="Poppins" w:eastAsia="Times New Roman" w:hAnsi="Poppins" w:cs="Poppins"/>
          <w:snapToGrid w:val="0"/>
          <w:kern w:val="0"/>
          <w:highlight w:val="yellow"/>
          <w14:ligatures w14:val="none"/>
        </w:rPr>
        <w:t>.</w:t>
      </w:r>
      <w:r w:rsidR="005116FE">
        <w:rPr>
          <w:rFonts w:ascii="Poppins" w:eastAsia="Times New Roman" w:hAnsi="Poppins" w:cs="Poppins"/>
          <w:snapToGrid w:val="0"/>
          <w:kern w:val="0"/>
          <w:highlight w:val="yellow"/>
          <w14:ligatures w14:val="none"/>
        </w:rPr>
        <w:t xml:space="preserve"> </w:t>
      </w:r>
      <w:r w:rsidR="00623F28" w:rsidRPr="005116FE">
        <w:rPr>
          <w:rFonts w:ascii="Poppins" w:eastAsia="Times New Roman" w:hAnsi="Poppins" w:cs="Poppins"/>
          <w:snapToGrid w:val="0"/>
          <w:kern w:val="0"/>
          <w:highlight w:val="yellow"/>
          <w14:ligatures w14:val="none"/>
        </w:rPr>
        <w:t xml:space="preserve">The Proposer explained the intention of the wording in the draft </w:t>
      </w:r>
      <w:r w:rsidR="005F7523" w:rsidRPr="005116FE">
        <w:rPr>
          <w:rFonts w:ascii="Poppins" w:eastAsia="Times New Roman" w:hAnsi="Poppins" w:cs="Poppins"/>
          <w:snapToGrid w:val="0"/>
          <w:kern w:val="0"/>
          <w:highlight w:val="yellow"/>
          <w14:ligatures w14:val="none"/>
        </w:rPr>
        <w:t>is ‘without undue delay’</w:t>
      </w:r>
      <w:r w:rsidR="00C86C0D">
        <w:rPr>
          <w:rFonts w:ascii="Poppins" w:eastAsia="Times New Roman" w:hAnsi="Poppins" w:cs="Poppins"/>
          <w:snapToGrid w:val="0"/>
          <w:kern w:val="0"/>
          <w:highlight w:val="yellow"/>
          <w14:ligatures w14:val="none"/>
        </w:rPr>
        <w:t xml:space="preserve"> </w:t>
      </w:r>
      <w:r w:rsidR="00E902BB">
        <w:rPr>
          <w:rFonts w:ascii="Poppins" w:eastAsia="Times New Roman" w:hAnsi="Poppins" w:cs="Poppins"/>
          <w:snapToGrid w:val="0"/>
          <w:kern w:val="0"/>
          <w:highlight w:val="yellow"/>
          <w14:ligatures w14:val="none"/>
        </w:rPr>
        <w:t>and it</w:t>
      </w:r>
      <w:r w:rsidR="00E239C7" w:rsidRPr="005116FE">
        <w:rPr>
          <w:rFonts w:ascii="Poppins" w:eastAsia="Times New Roman" w:hAnsi="Poppins" w:cs="Poppins"/>
          <w:snapToGrid w:val="0"/>
          <w:kern w:val="0"/>
          <w:highlight w:val="yellow"/>
          <w14:ligatures w14:val="none"/>
        </w:rPr>
        <w:t xml:space="preserve"> is recognised that there will not always be time </w:t>
      </w:r>
      <w:r w:rsidR="008045B7" w:rsidRPr="005116FE">
        <w:rPr>
          <w:rFonts w:ascii="Poppins" w:eastAsia="Times New Roman" w:hAnsi="Poppins" w:cs="Poppins"/>
          <w:snapToGrid w:val="0"/>
          <w:kern w:val="0"/>
          <w:highlight w:val="yellow"/>
          <w14:ligatures w14:val="none"/>
        </w:rPr>
        <w:t>for everyone to respond.</w:t>
      </w:r>
      <w:r w:rsidR="00B35231" w:rsidRPr="005116FE">
        <w:rPr>
          <w:rFonts w:ascii="Poppins" w:eastAsia="Times New Roman" w:hAnsi="Poppins" w:cs="Poppins"/>
          <w:snapToGrid w:val="0"/>
          <w:kern w:val="0"/>
          <w:highlight w:val="yellow"/>
          <w14:ligatures w14:val="none"/>
        </w:rPr>
        <w:t xml:space="preserve"> </w:t>
      </w:r>
      <w:r w:rsidR="0074730E" w:rsidRPr="005116FE">
        <w:rPr>
          <w:rFonts w:ascii="Poppins" w:eastAsia="Times New Roman" w:hAnsi="Poppins" w:cs="Poppins"/>
          <w:snapToGrid w:val="0"/>
          <w:kern w:val="0"/>
          <w:highlight w:val="yellow"/>
          <w14:ligatures w14:val="none"/>
        </w:rPr>
        <w:t xml:space="preserve">The Proposer </w:t>
      </w:r>
      <w:r w:rsidR="00E33C22" w:rsidRPr="005116FE">
        <w:rPr>
          <w:rFonts w:ascii="Poppins" w:eastAsia="Times New Roman" w:hAnsi="Poppins" w:cs="Poppins"/>
          <w:snapToGrid w:val="0"/>
          <w:kern w:val="0"/>
          <w:highlight w:val="yellow"/>
          <w14:ligatures w14:val="none"/>
        </w:rPr>
        <w:t>confirmed</w:t>
      </w:r>
      <w:r w:rsidR="0074730E" w:rsidRPr="005116FE">
        <w:rPr>
          <w:rFonts w:ascii="Poppins" w:eastAsia="Times New Roman" w:hAnsi="Poppins" w:cs="Poppins"/>
          <w:snapToGrid w:val="0"/>
          <w:kern w:val="0"/>
          <w:highlight w:val="yellow"/>
          <w14:ligatures w14:val="none"/>
        </w:rPr>
        <w:t xml:space="preserve"> if you have acted expeditiously </w:t>
      </w:r>
      <w:r w:rsidR="00315498" w:rsidRPr="005116FE">
        <w:rPr>
          <w:rFonts w:ascii="Poppins" w:eastAsia="Times New Roman" w:hAnsi="Poppins" w:cs="Poppins"/>
          <w:snapToGrid w:val="0"/>
          <w:kern w:val="0"/>
          <w:highlight w:val="yellow"/>
          <w14:ligatures w14:val="none"/>
        </w:rPr>
        <w:t xml:space="preserve">then you have done it without undue delay, even though that may be 65 to 70 </w:t>
      </w:r>
      <w:commentRangeStart w:id="156"/>
      <w:r w:rsidR="00315498" w:rsidRPr="005116FE">
        <w:rPr>
          <w:rFonts w:ascii="Poppins" w:eastAsia="Times New Roman" w:hAnsi="Poppins" w:cs="Poppins"/>
          <w:snapToGrid w:val="0"/>
          <w:kern w:val="0"/>
          <w:highlight w:val="yellow"/>
          <w14:ligatures w14:val="none"/>
        </w:rPr>
        <w:t>minutes</w:t>
      </w:r>
      <w:commentRangeEnd w:id="156"/>
      <w:r w:rsidR="005E62B9">
        <w:rPr>
          <w:rStyle w:val="CommentReference"/>
        </w:rPr>
        <w:commentReference w:id="156"/>
      </w:r>
      <w:r w:rsidR="00315498" w:rsidRPr="005116FE">
        <w:rPr>
          <w:rFonts w:ascii="Poppins" w:eastAsia="Times New Roman" w:hAnsi="Poppins" w:cs="Poppins"/>
          <w:snapToGrid w:val="0"/>
          <w:kern w:val="0"/>
          <w:highlight w:val="yellow"/>
          <w14:ligatures w14:val="none"/>
        </w:rPr>
        <w:t>.</w:t>
      </w:r>
    </w:p>
    <w:p w14:paraId="0EAF2F03" w14:textId="2CF1CE9B" w:rsidR="002B6C23" w:rsidRPr="002B6C23" w:rsidRDefault="006E0D72" w:rsidP="002B6C23">
      <w:pPr>
        <w:spacing w:line="240" w:lineRule="auto"/>
        <w:rPr>
          <w:rFonts w:ascii="Poppins" w:eastAsia="Poppins" w:hAnsi="Poppins" w:cs="Poppins"/>
          <w:noProof/>
        </w:rPr>
      </w:pPr>
      <w:r>
        <w:rPr>
          <w:rFonts w:ascii="Poppins" w:eastAsia="Poppins" w:hAnsi="Poppins" w:cs="Poppins"/>
          <w:noProof/>
        </w:rPr>
        <w:t>Referring to OC2.5.4, a</w:t>
      </w:r>
      <w:r w:rsidR="002B6C23" w:rsidRPr="002B6C23">
        <w:rPr>
          <w:rFonts w:ascii="Poppins" w:eastAsia="Poppins" w:hAnsi="Poppins" w:cs="Poppins"/>
          <w:noProof/>
        </w:rPr>
        <w:t xml:space="preserve"> member questioned using </w:t>
      </w:r>
      <w:r w:rsidR="002B6C23">
        <w:rPr>
          <w:rFonts w:ascii="Poppins" w:eastAsia="Poppins" w:hAnsi="Poppins" w:cs="Poppins"/>
          <w:noProof/>
        </w:rPr>
        <w:t>‘</w:t>
      </w:r>
      <w:r w:rsidR="002B6C23" w:rsidRPr="002B6C23">
        <w:rPr>
          <w:rFonts w:ascii="Poppins" w:eastAsia="Poppins" w:hAnsi="Poppins" w:cs="Poppins"/>
          <w:noProof/>
        </w:rPr>
        <w:t>User</w:t>
      </w:r>
      <w:r w:rsidR="002B6C23">
        <w:rPr>
          <w:rFonts w:ascii="Poppins" w:eastAsia="Poppins" w:hAnsi="Poppins" w:cs="Poppins"/>
          <w:noProof/>
        </w:rPr>
        <w:t>’</w:t>
      </w:r>
      <w:r w:rsidR="002B6C23" w:rsidRPr="002B6C23">
        <w:rPr>
          <w:rFonts w:ascii="Poppins" w:eastAsia="Poppins" w:hAnsi="Poppins" w:cs="Poppins"/>
          <w:noProof/>
        </w:rPr>
        <w:t xml:space="preserve"> and </w:t>
      </w:r>
      <w:r w:rsidR="002B6C23">
        <w:rPr>
          <w:rFonts w:ascii="Poppins" w:eastAsia="Poppins" w:hAnsi="Poppins" w:cs="Poppins"/>
          <w:noProof/>
        </w:rPr>
        <w:t>‘</w:t>
      </w:r>
      <w:r w:rsidR="002B6C23" w:rsidRPr="002B6C23">
        <w:rPr>
          <w:rFonts w:ascii="Poppins" w:eastAsia="Poppins" w:hAnsi="Poppins" w:cs="Poppins"/>
          <w:noProof/>
        </w:rPr>
        <w:t>neighbouring assets,</w:t>
      </w:r>
      <w:r w:rsidR="002B6C23">
        <w:rPr>
          <w:rFonts w:ascii="Poppins" w:eastAsia="Poppins" w:hAnsi="Poppins" w:cs="Poppins"/>
          <w:noProof/>
        </w:rPr>
        <w:t>’</w:t>
      </w:r>
      <w:r w:rsidR="002B6C23" w:rsidRPr="002B6C23">
        <w:rPr>
          <w:rFonts w:ascii="Poppins" w:eastAsia="Poppins" w:hAnsi="Poppins" w:cs="Poppins"/>
          <w:noProof/>
        </w:rPr>
        <w:t xml:space="preserve"> noting that TOs aren't Users and that this issue was raised before in the Glossary and Definitions section. The member believes the intent is unclear and </w:t>
      </w:r>
      <w:r w:rsidR="002B6C23">
        <w:rPr>
          <w:rFonts w:ascii="Poppins" w:eastAsia="Poppins" w:hAnsi="Poppins" w:cs="Poppins"/>
          <w:noProof/>
        </w:rPr>
        <w:t>requires</w:t>
      </w:r>
      <w:r w:rsidR="002B6C23" w:rsidRPr="002B6C23">
        <w:rPr>
          <w:rFonts w:ascii="Poppins" w:eastAsia="Poppins" w:hAnsi="Poppins" w:cs="Poppins"/>
          <w:noProof/>
        </w:rPr>
        <w:t xml:space="preserve"> clarification.</w:t>
      </w:r>
    </w:p>
    <w:p w14:paraId="51197A1B" w14:textId="37AA1C1B" w:rsidR="00792327" w:rsidRPr="00792327" w:rsidRDefault="00A6376E" w:rsidP="00792327">
      <w:pPr>
        <w:spacing w:line="240" w:lineRule="auto"/>
        <w:rPr>
          <w:rFonts w:ascii="Poppins" w:eastAsia="Poppins" w:hAnsi="Poppins" w:cs="Poppins"/>
          <w:b/>
          <w:noProof/>
        </w:rPr>
      </w:pPr>
      <w:r w:rsidRPr="00961AB7">
        <w:rPr>
          <w:rFonts w:ascii="Poppins" w:eastAsia="Poppins" w:hAnsi="Poppins" w:cs="Poppins"/>
          <w:b/>
          <w:bCs/>
          <w:noProof/>
          <w:u w:val="single"/>
        </w:rPr>
        <w:t>Operating Code 7</w:t>
      </w:r>
      <w:r w:rsidR="00C77BA9" w:rsidRPr="00961AB7">
        <w:rPr>
          <w:rFonts w:ascii="Poppins" w:eastAsia="Poppins" w:hAnsi="Poppins" w:cs="Poppins"/>
          <w:b/>
          <w:bCs/>
          <w:noProof/>
          <w:u w:val="single"/>
        </w:rPr>
        <w:t xml:space="preserve"> (OC7)</w:t>
      </w:r>
    </w:p>
    <w:p w14:paraId="19CB6A19" w14:textId="1FC43E1D" w:rsidR="009B52DB" w:rsidRPr="009B52DB" w:rsidRDefault="009B52DB" w:rsidP="009B52DB">
      <w:pPr>
        <w:spacing w:line="240" w:lineRule="auto"/>
        <w:rPr>
          <w:rFonts w:ascii="Poppins" w:eastAsia="Poppins" w:hAnsi="Poppins" w:cs="Poppins"/>
          <w:noProof/>
        </w:rPr>
      </w:pPr>
      <w:r w:rsidRPr="009B52DB">
        <w:rPr>
          <w:rFonts w:ascii="Poppins" w:eastAsia="Poppins" w:hAnsi="Poppins" w:cs="Poppins"/>
          <w:noProof/>
        </w:rPr>
        <w:t xml:space="preserve">The NESO </w:t>
      </w:r>
      <w:r w:rsidR="00B41945">
        <w:rPr>
          <w:rFonts w:ascii="Poppins" w:eastAsia="Poppins" w:hAnsi="Poppins" w:cs="Poppins"/>
          <w:noProof/>
        </w:rPr>
        <w:t xml:space="preserve">Grid Code </w:t>
      </w:r>
      <w:r w:rsidRPr="009B52DB">
        <w:rPr>
          <w:rFonts w:ascii="Poppins" w:eastAsia="Poppins" w:hAnsi="Poppins" w:cs="Poppins"/>
          <w:noProof/>
        </w:rPr>
        <w:t xml:space="preserve">SME </w:t>
      </w:r>
      <w:ins w:id="157" w:author="Claire Goult [NESO]" w:date="2025-08-13T15:30:00Z" w16du:dateUtc="2025-08-13T14:30:00Z">
        <w:r w:rsidR="00481A59">
          <w:rPr>
            <w:rFonts w:ascii="Poppins" w:eastAsia="Poppins" w:hAnsi="Poppins" w:cs="Poppins"/>
            <w:noProof/>
          </w:rPr>
          <w:t>questioned</w:t>
        </w:r>
      </w:ins>
      <w:del w:id="158" w:author="Claire Goult [NESO]" w:date="2025-08-13T15:30:00Z" w16du:dateUtc="2025-08-13T14:30:00Z">
        <w:r w:rsidR="002136DE" w:rsidDel="00481A59">
          <w:rPr>
            <w:rFonts w:ascii="Poppins" w:eastAsia="Poppins" w:hAnsi="Poppins" w:cs="Poppins"/>
            <w:noProof/>
          </w:rPr>
          <w:delText>noted</w:delText>
        </w:r>
      </w:del>
      <w:r w:rsidR="00310FFA">
        <w:rPr>
          <w:rFonts w:ascii="Poppins" w:eastAsia="Poppins" w:hAnsi="Poppins" w:cs="Poppins"/>
          <w:noProof/>
        </w:rPr>
        <w:t xml:space="preserve"> whether it would be more appropriate to incl</w:t>
      </w:r>
      <w:r w:rsidR="00C956A0">
        <w:rPr>
          <w:rFonts w:ascii="Poppins" w:eastAsia="Poppins" w:hAnsi="Poppins" w:cs="Poppins"/>
          <w:noProof/>
        </w:rPr>
        <w:t>ude</w:t>
      </w:r>
      <w:r w:rsidR="00310FFA">
        <w:rPr>
          <w:rFonts w:ascii="Poppins" w:eastAsia="Poppins" w:hAnsi="Poppins" w:cs="Poppins"/>
          <w:noProof/>
        </w:rPr>
        <w:t xml:space="preserve"> the </w:t>
      </w:r>
      <w:ins w:id="159" w:author="Claire Goult [NESO]" w:date="2025-08-13T15:10:00Z" w16du:dateUtc="2025-08-13T14:10:00Z">
        <w:r w:rsidR="008054A2">
          <w:rPr>
            <w:rFonts w:ascii="Poppins" w:eastAsia="Poppins" w:hAnsi="Poppins" w:cs="Poppins"/>
            <w:noProof/>
          </w:rPr>
          <w:t>s</w:t>
        </w:r>
      </w:ins>
      <w:del w:id="160" w:author="Claire Goult [NESO]" w:date="2025-08-13T15:10:00Z" w16du:dateUtc="2025-08-13T14:10:00Z">
        <w:r w:rsidR="006E235E" w:rsidDel="008054A2">
          <w:rPr>
            <w:rFonts w:ascii="Poppins" w:eastAsia="Poppins" w:hAnsi="Poppins" w:cs="Poppins"/>
            <w:noProof/>
          </w:rPr>
          <w:delText>S</w:delText>
        </w:r>
      </w:del>
      <w:r w:rsidR="006E235E">
        <w:rPr>
          <w:rFonts w:ascii="Poppins" w:eastAsia="Poppins" w:hAnsi="Poppins" w:cs="Poppins"/>
          <w:noProof/>
        </w:rPr>
        <w:t xml:space="preserve">pace </w:t>
      </w:r>
      <w:ins w:id="161" w:author="Claire Goult [NESO]" w:date="2025-08-13T15:10:00Z" w16du:dateUtc="2025-08-13T14:10:00Z">
        <w:r w:rsidR="008054A2">
          <w:rPr>
            <w:rFonts w:ascii="Poppins" w:eastAsia="Poppins" w:hAnsi="Poppins" w:cs="Poppins"/>
            <w:noProof/>
          </w:rPr>
          <w:t>w</w:t>
        </w:r>
      </w:ins>
      <w:del w:id="162" w:author="Claire Goult [NESO]" w:date="2025-08-13T15:10:00Z" w16du:dateUtc="2025-08-13T14:10:00Z">
        <w:r w:rsidR="006E235E" w:rsidDel="008054A2">
          <w:rPr>
            <w:rFonts w:ascii="Poppins" w:eastAsia="Poppins" w:hAnsi="Poppins" w:cs="Poppins"/>
            <w:noProof/>
          </w:rPr>
          <w:delText>W</w:delText>
        </w:r>
      </w:del>
      <w:r w:rsidR="006E235E">
        <w:rPr>
          <w:rFonts w:ascii="Poppins" w:eastAsia="Poppins" w:hAnsi="Poppins" w:cs="Poppins"/>
          <w:noProof/>
        </w:rPr>
        <w:t xml:space="preserve">eather </w:t>
      </w:r>
      <w:r w:rsidR="00C121EF">
        <w:rPr>
          <w:rFonts w:ascii="Poppins" w:eastAsia="Poppins" w:hAnsi="Poppins" w:cs="Poppins"/>
          <w:noProof/>
        </w:rPr>
        <w:t>notifications</w:t>
      </w:r>
      <w:r w:rsidR="006E235E">
        <w:rPr>
          <w:rFonts w:ascii="Poppins" w:eastAsia="Poppins" w:hAnsi="Poppins" w:cs="Poppins"/>
          <w:noProof/>
        </w:rPr>
        <w:t xml:space="preserve"> in OC2 or BC1</w:t>
      </w:r>
      <w:r w:rsidR="00DB389F">
        <w:rPr>
          <w:rFonts w:ascii="Poppins" w:eastAsia="Poppins" w:hAnsi="Poppins" w:cs="Poppins"/>
          <w:noProof/>
        </w:rPr>
        <w:t xml:space="preserve">, </w:t>
      </w:r>
      <w:r w:rsidR="00D53180">
        <w:rPr>
          <w:rFonts w:ascii="Poppins" w:eastAsia="Poppins" w:hAnsi="Poppins" w:cs="Poppins"/>
          <w:noProof/>
        </w:rPr>
        <w:t>commenting</w:t>
      </w:r>
      <w:r w:rsidR="00DB389F">
        <w:rPr>
          <w:rFonts w:ascii="Poppins" w:eastAsia="Poppins" w:hAnsi="Poppins" w:cs="Poppins"/>
          <w:noProof/>
        </w:rPr>
        <w:t xml:space="preserve"> that there </w:t>
      </w:r>
      <w:r w:rsidR="00E644E0">
        <w:rPr>
          <w:rFonts w:ascii="Poppins" w:eastAsia="Poppins" w:hAnsi="Poppins" w:cs="Poppins"/>
          <w:noProof/>
        </w:rPr>
        <w:t>are a lot o</w:t>
      </w:r>
      <w:r w:rsidR="00D53180">
        <w:rPr>
          <w:rFonts w:ascii="Poppins" w:eastAsia="Poppins" w:hAnsi="Poppins" w:cs="Poppins"/>
          <w:noProof/>
        </w:rPr>
        <w:t>f</w:t>
      </w:r>
      <w:r w:rsidR="00E644E0">
        <w:rPr>
          <w:rFonts w:ascii="Poppins" w:eastAsia="Poppins" w:hAnsi="Poppins" w:cs="Poppins"/>
          <w:noProof/>
        </w:rPr>
        <w:t xml:space="preserve"> similarites </w:t>
      </w:r>
      <w:r w:rsidR="009D56A9">
        <w:rPr>
          <w:rFonts w:ascii="Poppins" w:eastAsia="Poppins" w:hAnsi="Poppins" w:cs="Poppins"/>
          <w:noProof/>
        </w:rPr>
        <w:t>between the</w:t>
      </w:r>
      <w:r w:rsidR="007B23B9">
        <w:rPr>
          <w:rFonts w:ascii="Poppins" w:eastAsia="Poppins" w:hAnsi="Poppins" w:cs="Poppins"/>
          <w:noProof/>
        </w:rPr>
        <w:t xml:space="preserve"> </w:t>
      </w:r>
      <w:r w:rsidR="00467838">
        <w:rPr>
          <w:rFonts w:ascii="Poppins" w:eastAsia="Poppins" w:hAnsi="Poppins" w:cs="Poppins"/>
          <w:noProof/>
        </w:rPr>
        <w:t>appr</w:t>
      </w:r>
      <w:r w:rsidR="00CC627B">
        <w:rPr>
          <w:rFonts w:ascii="Poppins" w:eastAsia="Poppins" w:hAnsi="Poppins" w:cs="Poppins"/>
          <w:noProof/>
        </w:rPr>
        <w:t>oach</w:t>
      </w:r>
      <w:r w:rsidR="00467838">
        <w:rPr>
          <w:rFonts w:ascii="Poppins" w:eastAsia="Poppins" w:hAnsi="Poppins" w:cs="Poppins"/>
          <w:noProof/>
        </w:rPr>
        <w:t xml:space="preserve"> in BC</w:t>
      </w:r>
      <w:r w:rsidR="00CC627B">
        <w:rPr>
          <w:rFonts w:ascii="Poppins" w:eastAsia="Poppins" w:hAnsi="Poppins" w:cs="Poppins"/>
          <w:noProof/>
        </w:rPr>
        <w:t>1</w:t>
      </w:r>
      <w:r w:rsidR="00A532EC">
        <w:rPr>
          <w:rFonts w:ascii="Poppins" w:eastAsia="Poppins" w:hAnsi="Poppins" w:cs="Poppins"/>
          <w:noProof/>
        </w:rPr>
        <w:t>.</w:t>
      </w:r>
      <w:r w:rsidR="00FE4962">
        <w:rPr>
          <w:rFonts w:ascii="Poppins" w:eastAsia="Poppins" w:hAnsi="Poppins" w:cs="Poppins"/>
          <w:noProof/>
        </w:rPr>
        <w:t>.5.4 (Reserve and System Margin) and the propsal</w:t>
      </w:r>
      <w:r w:rsidR="00551E31">
        <w:rPr>
          <w:rFonts w:ascii="Poppins" w:eastAsia="Poppins" w:hAnsi="Poppins" w:cs="Poppins"/>
          <w:noProof/>
        </w:rPr>
        <w:t>s</w:t>
      </w:r>
      <w:r w:rsidR="00FE4962">
        <w:rPr>
          <w:rFonts w:ascii="Poppins" w:eastAsia="Poppins" w:hAnsi="Poppins" w:cs="Poppins"/>
          <w:noProof/>
        </w:rPr>
        <w:t xml:space="preserve"> for the Space Weather</w:t>
      </w:r>
      <w:r w:rsidR="00B108F2">
        <w:rPr>
          <w:rFonts w:ascii="Poppins" w:eastAsia="Poppins" w:hAnsi="Poppins" w:cs="Poppins"/>
          <w:noProof/>
        </w:rPr>
        <w:t xml:space="preserve"> modification</w:t>
      </w:r>
      <w:r w:rsidR="00E76C55">
        <w:rPr>
          <w:rFonts w:ascii="Poppins" w:eastAsia="Poppins" w:hAnsi="Poppins" w:cs="Poppins"/>
          <w:noProof/>
        </w:rPr>
        <w:t>, especially the references back to OC7.</w:t>
      </w:r>
      <w:r w:rsidR="00FE4962">
        <w:rPr>
          <w:rFonts w:ascii="Poppins" w:eastAsia="Poppins" w:hAnsi="Poppins" w:cs="Poppins"/>
          <w:noProof/>
        </w:rPr>
        <w:t xml:space="preserve"> </w:t>
      </w:r>
      <w:r w:rsidR="00B73404">
        <w:rPr>
          <w:rFonts w:ascii="Poppins" w:eastAsia="Poppins" w:hAnsi="Poppins" w:cs="Poppins"/>
          <w:noProof/>
        </w:rPr>
        <w:t>They</w:t>
      </w:r>
      <w:r w:rsidR="001D2B6E">
        <w:rPr>
          <w:rFonts w:ascii="Poppins" w:eastAsia="Poppins" w:hAnsi="Poppins" w:cs="Poppins"/>
          <w:noProof/>
        </w:rPr>
        <w:t xml:space="preserve"> noted that </w:t>
      </w:r>
      <w:r w:rsidR="005F4A1D">
        <w:rPr>
          <w:rFonts w:ascii="Poppins" w:eastAsia="Poppins" w:hAnsi="Poppins" w:cs="Poppins"/>
          <w:noProof/>
        </w:rPr>
        <w:t xml:space="preserve">OC2 covers outages in </w:t>
      </w:r>
      <w:r w:rsidR="00155FDC">
        <w:rPr>
          <w:rFonts w:ascii="Poppins" w:eastAsia="Poppins" w:hAnsi="Poppins" w:cs="Poppins"/>
          <w:noProof/>
        </w:rPr>
        <w:t xml:space="preserve">planning timescales, whereas </w:t>
      </w:r>
      <w:r w:rsidR="00425C47">
        <w:rPr>
          <w:rFonts w:ascii="Poppins" w:eastAsia="Poppins" w:hAnsi="Poppins" w:cs="Poppins"/>
          <w:noProof/>
        </w:rPr>
        <w:t>BC1</w:t>
      </w:r>
      <w:r w:rsidR="00FB20B3">
        <w:rPr>
          <w:rFonts w:ascii="Poppins" w:eastAsia="Poppins" w:hAnsi="Poppins" w:cs="Poppins"/>
          <w:noProof/>
        </w:rPr>
        <w:t xml:space="preserve"> cover</w:t>
      </w:r>
      <w:r w:rsidR="00E67D63">
        <w:rPr>
          <w:rFonts w:ascii="Poppins" w:eastAsia="Poppins" w:hAnsi="Poppins" w:cs="Poppins"/>
          <w:noProof/>
        </w:rPr>
        <w:t>s issues in the pre-ga</w:t>
      </w:r>
      <w:r w:rsidR="007427A8">
        <w:rPr>
          <w:rFonts w:ascii="Poppins" w:eastAsia="Poppins" w:hAnsi="Poppins" w:cs="Poppins"/>
          <w:noProof/>
        </w:rPr>
        <w:t>te closure period</w:t>
      </w:r>
      <w:r w:rsidR="004D28C3">
        <w:rPr>
          <w:rFonts w:ascii="Poppins" w:eastAsia="Poppins" w:hAnsi="Poppins" w:cs="Poppins"/>
          <w:noProof/>
        </w:rPr>
        <w:t>.  The NESO SME noted that the space weather notification work covers the p</w:t>
      </w:r>
      <w:ins w:id="163" w:author="Claire Goult [NESO]" w:date="2025-08-13T15:31:00Z" w16du:dateUtc="2025-08-13T14:31:00Z">
        <w:r w:rsidR="00440147">
          <w:rPr>
            <w:rFonts w:ascii="Poppins" w:eastAsia="Poppins" w:hAnsi="Poppins" w:cs="Poppins"/>
            <w:noProof/>
          </w:rPr>
          <w:t>e</w:t>
        </w:r>
      </w:ins>
      <w:r w:rsidR="004D28C3">
        <w:rPr>
          <w:rFonts w:ascii="Poppins" w:eastAsia="Poppins" w:hAnsi="Poppins" w:cs="Poppins"/>
          <w:noProof/>
        </w:rPr>
        <w:t xml:space="preserve">riod towards the end of OC2 timescales but also </w:t>
      </w:r>
      <w:r w:rsidR="005E28CC">
        <w:rPr>
          <w:rFonts w:ascii="Poppins" w:eastAsia="Poppins" w:hAnsi="Poppins" w:cs="Poppins"/>
          <w:noProof/>
        </w:rPr>
        <w:t xml:space="preserve">transitions over </w:t>
      </w:r>
      <w:r w:rsidR="0049726B">
        <w:rPr>
          <w:rFonts w:ascii="Poppins" w:eastAsia="Poppins" w:hAnsi="Poppins" w:cs="Poppins"/>
          <w:noProof/>
        </w:rPr>
        <w:t xml:space="preserve">into </w:t>
      </w:r>
      <w:r w:rsidR="0079375C">
        <w:rPr>
          <w:rFonts w:ascii="Poppins" w:eastAsia="Poppins" w:hAnsi="Poppins" w:cs="Poppins"/>
          <w:noProof/>
        </w:rPr>
        <w:t xml:space="preserve">BC1 timescales so the issue is not clear cut. </w:t>
      </w:r>
      <w:r w:rsidRPr="009B52DB">
        <w:rPr>
          <w:rFonts w:ascii="Poppins" w:eastAsia="Poppins" w:hAnsi="Poppins" w:cs="Poppins"/>
          <w:noProof/>
        </w:rPr>
        <w:t>The SME also stated that changes to BC1 would have EBR implications and would require at least a one-month consultation period.</w:t>
      </w:r>
      <w:r w:rsidR="0079375C">
        <w:rPr>
          <w:rFonts w:ascii="Poppins" w:eastAsia="Poppins" w:hAnsi="Poppins" w:cs="Poppins"/>
          <w:noProof/>
        </w:rPr>
        <w:t xml:space="preserve"> </w:t>
      </w:r>
      <w:del w:id="164" w:author="Claire Goult [NESO]" w:date="2025-08-13T15:11:00Z" w16du:dateUtc="2025-08-13T14:11:00Z">
        <w:r w:rsidR="0079375C" w:rsidDel="00885F33">
          <w:rPr>
            <w:rFonts w:ascii="Poppins" w:eastAsia="Poppins" w:hAnsi="Poppins" w:cs="Poppins"/>
            <w:noProof/>
          </w:rPr>
          <w:delText xml:space="preserve"> </w:delText>
        </w:r>
      </w:del>
      <w:r w:rsidR="002A58EF">
        <w:rPr>
          <w:rFonts w:ascii="Poppins" w:eastAsia="Poppins" w:hAnsi="Poppins" w:cs="Poppins"/>
          <w:noProof/>
        </w:rPr>
        <w:t xml:space="preserve">The Proposer suggested it </w:t>
      </w:r>
      <w:r w:rsidR="003F3F9C">
        <w:rPr>
          <w:rFonts w:ascii="Poppins" w:eastAsia="Poppins" w:hAnsi="Poppins" w:cs="Poppins"/>
          <w:noProof/>
        </w:rPr>
        <w:t xml:space="preserve">would be appropriate to raise this </w:t>
      </w:r>
      <w:r w:rsidR="000321D8">
        <w:rPr>
          <w:rFonts w:ascii="Poppins" w:eastAsia="Poppins" w:hAnsi="Poppins" w:cs="Poppins"/>
          <w:noProof/>
        </w:rPr>
        <w:t xml:space="preserve">as a specific </w:t>
      </w:r>
      <w:r w:rsidR="002C6D17">
        <w:rPr>
          <w:rFonts w:ascii="Poppins" w:eastAsia="Poppins" w:hAnsi="Poppins" w:cs="Poppins"/>
          <w:noProof/>
        </w:rPr>
        <w:t>Consultation question.</w:t>
      </w:r>
    </w:p>
    <w:p w14:paraId="53506E8B" w14:textId="77777777" w:rsidR="00F73854" w:rsidRDefault="00F73854" w:rsidP="00CD1A9A">
      <w:pPr>
        <w:spacing w:line="240" w:lineRule="auto"/>
        <w:rPr>
          <w:rFonts w:ascii="Poppins" w:hAnsi="Poppins" w:cs="Poppins"/>
          <w:iCs/>
          <w:color w:val="FF00FF"/>
          <w:highlight w:val="yellow"/>
        </w:rPr>
      </w:pPr>
    </w:p>
    <w:p w14:paraId="75FD205A" w14:textId="5E6E94D4" w:rsidR="005C0F11" w:rsidRPr="00C92FB9" w:rsidRDefault="005C0F11" w:rsidP="00CD1A9A">
      <w:pPr>
        <w:spacing w:line="240" w:lineRule="auto"/>
        <w:rPr>
          <w:rFonts w:ascii="Poppins" w:hAnsi="Poppins" w:cs="Poppins"/>
          <w:iCs/>
          <w:color w:val="FF00FF"/>
        </w:rPr>
      </w:pPr>
      <w:r w:rsidRPr="00961AB7">
        <w:rPr>
          <w:rFonts w:ascii="Poppins" w:hAnsi="Poppins" w:cs="Poppins"/>
          <w:iCs/>
          <w:color w:val="FF00FF"/>
          <w:highlight w:val="yellow"/>
        </w:rPr>
        <w:t xml:space="preserve">Workgroup </w:t>
      </w:r>
      <w:r w:rsidR="003459AD" w:rsidRPr="00961AB7">
        <w:rPr>
          <w:rFonts w:ascii="Poppins" w:hAnsi="Poppins" w:cs="Poppins"/>
          <w:iCs/>
          <w:color w:val="FF00FF"/>
          <w:highlight w:val="yellow"/>
        </w:rPr>
        <w:t>C</w:t>
      </w:r>
      <w:r w:rsidRPr="00961AB7">
        <w:rPr>
          <w:rFonts w:ascii="Poppins" w:hAnsi="Poppins" w:cs="Poppins"/>
          <w:iCs/>
          <w:color w:val="FF00FF"/>
          <w:highlight w:val="yellow"/>
        </w:rPr>
        <w:t xml:space="preserve">onsultation question </w:t>
      </w:r>
      <w:r w:rsidR="00421BC2" w:rsidRPr="00421BC2">
        <w:rPr>
          <w:rFonts w:ascii="Poppins" w:hAnsi="Poppins" w:cs="Poppins"/>
          <w:iCs/>
          <w:color w:val="FF00FF"/>
          <w:highlight w:val="yellow"/>
        </w:rPr>
        <w:t>7</w:t>
      </w:r>
      <w:r w:rsidRPr="00961AB7">
        <w:rPr>
          <w:rFonts w:ascii="Poppins" w:hAnsi="Poppins" w:cs="Poppins"/>
          <w:iCs/>
          <w:color w:val="FF00FF"/>
          <w:highlight w:val="yellow"/>
        </w:rPr>
        <w:t xml:space="preserve">: </w:t>
      </w:r>
      <w:r w:rsidR="007F42B8" w:rsidRPr="00961AB7">
        <w:rPr>
          <w:rFonts w:ascii="Poppins" w:hAnsi="Poppins" w:cs="Poppins"/>
          <w:iCs/>
          <w:color w:val="FF00FF"/>
          <w:highlight w:val="yellow"/>
        </w:rPr>
        <w:t xml:space="preserve">Do you believe that the </w:t>
      </w:r>
      <w:r w:rsidR="007179D5" w:rsidRPr="00961AB7">
        <w:rPr>
          <w:rFonts w:ascii="Poppins" w:hAnsi="Poppins" w:cs="Poppins"/>
          <w:iCs/>
          <w:color w:val="FF00FF"/>
          <w:highlight w:val="yellow"/>
        </w:rPr>
        <w:t>proposed legal drafting</w:t>
      </w:r>
      <w:r w:rsidR="003F7003" w:rsidRPr="00961AB7">
        <w:rPr>
          <w:rFonts w:ascii="Poppins" w:hAnsi="Poppins" w:cs="Poppins"/>
          <w:iCs/>
          <w:color w:val="FF00FF"/>
          <w:highlight w:val="yellow"/>
        </w:rPr>
        <w:t xml:space="preserve"> </w:t>
      </w:r>
      <w:r w:rsidR="0045682B" w:rsidRPr="00961AB7">
        <w:rPr>
          <w:rFonts w:ascii="Poppins" w:hAnsi="Poppins" w:cs="Poppins"/>
          <w:iCs/>
          <w:color w:val="FF00FF"/>
          <w:highlight w:val="yellow"/>
        </w:rPr>
        <w:t xml:space="preserve">currently developed </w:t>
      </w:r>
      <w:r w:rsidR="007C0E11" w:rsidRPr="00961AB7">
        <w:rPr>
          <w:rFonts w:ascii="Poppins" w:hAnsi="Poppins" w:cs="Poppins"/>
          <w:iCs/>
          <w:color w:val="FF00FF"/>
          <w:highlight w:val="yellow"/>
        </w:rPr>
        <w:t xml:space="preserve">for OC2 is best included in OC2 or BC1 bearing in mind the </w:t>
      </w:r>
      <w:r w:rsidR="00C40377" w:rsidRPr="00961AB7">
        <w:rPr>
          <w:rFonts w:ascii="Poppins" w:hAnsi="Poppins" w:cs="Poppins"/>
          <w:iCs/>
          <w:color w:val="FF00FF"/>
          <w:highlight w:val="yellow"/>
        </w:rPr>
        <w:t xml:space="preserve">Space Weather </w:t>
      </w:r>
      <w:r w:rsidR="007C0E11" w:rsidRPr="00961AB7">
        <w:rPr>
          <w:rFonts w:ascii="Poppins" w:hAnsi="Poppins" w:cs="Poppins"/>
          <w:iCs/>
          <w:color w:val="FF00FF"/>
          <w:highlight w:val="yellow"/>
        </w:rPr>
        <w:t>timescales involved</w:t>
      </w:r>
      <w:r w:rsidR="00753ECE" w:rsidRPr="00961AB7">
        <w:rPr>
          <w:rFonts w:ascii="Poppins" w:hAnsi="Poppins" w:cs="Poppins"/>
          <w:iCs/>
          <w:color w:val="FF00FF"/>
          <w:highlight w:val="yellow"/>
        </w:rPr>
        <w:t>?</w:t>
      </w:r>
    </w:p>
    <w:p w14:paraId="18FBAC24" w14:textId="77777777" w:rsidR="009E4263" w:rsidRDefault="009E4263" w:rsidP="00CD1A9A">
      <w:pPr>
        <w:spacing w:line="240" w:lineRule="auto"/>
        <w:rPr>
          <w:rFonts w:ascii="Poppins" w:hAnsi="Poppins" w:cs="Poppins"/>
          <w:b/>
          <w:bCs/>
        </w:rPr>
      </w:pPr>
    </w:p>
    <w:p w14:paraId="7DE64CBD" w14:textId="14A85619" w:rsidR="00866C2B" w:rsidRPr="00765B61" w:rsidRDefault="00765B61" w:rsidP="00CD1A9A">
      <w:pPr>
        <w:spacing w:line="240" w:lineRule="auto"/>
        <w:rPr>
          <w:rFonts w:ascii="Poppins" w:hAnsi="Poppins" w:cs="Poppins"/>
          <w:b/>
          <w:bCs/>
        </w:rPr>
      </w:pPr>
      <w:r w:rsidRPr="00765B61">
        <w:rPr>
          <w:rFonts w:ascii="Poppins" w:hAnsi="Poppins" w:cs="Poppins"/>
          <w:b/>
          <w:bCs/>
        </w:rPr>
        <w:t>Terms of Reference</w:t>
      </w:r>
      <w:r w:rsidR="00004D0C">
        <w:rPr>
          <w:rFonts w:ascii="Poppins" w:hAnsi="Poppins" w:cs="Poppins"/>
          <w:b/>
          <w:bCs/>
        </w:rPr>
        <w:t xml:space="preserve"> (ToR)</w:t>
      </w:r>
    </w:p>
    <w:p w14:paraId="4F23C164" w14:textId="6CDF9E6D" w:rsidR="00F90066" w:rsidRDefault="00F90066" w:rsidP="00CD1A9A">
      <w:pPr>
        <w:spacing w:line="240" w:lineRule="auto"/>
        <w:rPr>
          <w:rFonts w:ascii="Poppins" w:hAnsi="Poppins" w:cs="Poppins"/>
          <w:u w:val="single"/>
        </w:rPr>
      </w:pPr>
      <w:r>
        <w:rPr>
          <w:rFonts w:ascii="Poppins" w:hAnsi="Poppins" w:cs="Poppins"/>
          <w:u w:val="single"/>
        </w:rPr>
        <w:t>T</w:t>
      </w:r>
      <w:r w:rsidR="00004D0C">
        <w:rPr>
          <w:rFonts w:ascii="Poppins" w:hAnsi="Poppins" w:cs="Poppins"/>
          <w:u w:val="single"/>
        </w:rPr>
        <w:t>oR</w:t>
      </w:r>
      <w:r>
        <w:rPr>
          <w:rFonts w:ascii="Poppins" w:hAnsi="Poppins" w:cs="Poppins"/>
          <w:u w:val="single"/>
        </w:rPr>
        <w:t xml:space="preserve"> c)</w:t>
      </w:r>
      <w:r w:rsidR="00965B34" w:rsidRPr="00965B34">
        <w:rPr>
          <w:rFonts w:ascii="Poppins" w:eastAsia="Calibri" w:hAnsi="Poppins"/>
          <w:color w:val="000000" w:themeColor="text1"/>
          <w:kern w:val="3"/>
        </w:rPr>
        <w:t xml:space="preserve"> </w:t>
      </w:r>
      <w:r w:rsidR="00965B34" w:rsidRPr="00965B34">
        <w:rPr>
          <w:rFonts w:ascii="Poppins" w:hAnsi="Poppins" w:cs="Poppins"/>
          <w:i/>
          <w:iCs/>
          <w:u w:val="single"/>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 and</w:t>
      </w:r>
    </w:p>
    <w:p w14:paraId="0CA71C4C" w14:textId="23A01680" w:rsidR="004071C0" w:rsidRPr="004071C0" w:rsidRDefault="004071C0" w:rsidP="004071C0">
      <w:pPr>
        <w:spacing w:line="240" w:lineRule="auto"/>
        <w:rPr>
          <w:rFonts w:ascii="Poppins" w:hAnsi="Poppins" w:cs="Poppins"/>
        </w:rPr>
      </w:pPr>
      <w:r w:rsidRPr="004071C0">
        <w:rPr>
          <w:rFonts w:ascii="Poppins" w:hAnsi="Poppins" w:cs="Poppins"/>
        </w:rPr>
        <w:lastRenderedPageBreak/>
        <w:t xml:space="preserve">Regarding ToR c), a member asked whether the Workgroup </w:t>
      </w:r>
      <w:r w:rsidR="00860282">
        <w:rPr>
          <w:rFonts w:ascii="Poppins" w:hAnsi="Poppins" w:cs="Poppins"/>
        </w:rPr>
        <w:t>consisted of any</w:t>
      </w:r>
      <w:r w:rsidRPr="004071C0">
        <w:rPr>
          <w:rFonts w:ascii="Poppins" w:hAnsi="Poppins" w:cs="Poppins"/>
        </w:rPr>
        <w:t xml:space="preserve"> </w:t>
      </w:r>
      <w:r w:rsidR="009E4263">
        <w:rPr>
          <w:rFonts w:ascii="Poppins" w:hAnsi="Poppins" w:cs="Poppins"/>
        </w:rPr>
        <w:t>I</w:t>
      </w:r>
      <w:r w:rsidRPr="004071C0">
        <w:rPr>
          <w:rFonts w:ascii="Poppins" w:hAnsi="Poppins" w:cs="Poppins"/>
        </w:rPr>
        <w:t xml:space="preserve">nterconnector representatives; another member confirmed they represented </w:t>
      </w:r>
      <w:proofErr w:type="gramStart"/>
      <w:r w:rsidRPr="004071C0">
        <w:rPr>
          <w:rFonts w:ascii="Poppins" w:hAnsi="Poppins" w:cs="Poppins"/>
        </w:rPr>
        <w:t>an</w:t>
      </w:r>
      <w:proofErr w:type="gramEnd"/>
      <w:r w:rsidRPr="004071C0">
        <w:rPr>
          <w:rFonts w:ascii="Poppins" w:hAnsi="Poppins" w:cs="Poppins"/>
        </w:rPr>
        <w:t xml:space="preserve"> </w:t>
      </w:r>
      <w:ins w:id="165" w:author="Claire Goult [NESO]" w:date="2025-08-13T14:54:00Z" w16du:dateUtc="2025-08-13T13:54:00Z">
        <w:r w:rsidR="002516D6">
          <w:rPr>
            <w:rFonts w:ascii="Poppins" w:hAnsi="Poppins" w:cs="Poppins"/>
          </w:rPr>
          <w:t>I</w:t>
        </w:r>
      </w:ins>
      <w:del w:id="166" w:author="Claire Goult [NESO]" w:date="2025-08-13T14:54:00Z" w16du:dateUtc="2025-08-13T13:54:00Z">
        <w:r w:rsidRPr="004071C0" w:rsidDel="002516D6">
          <w:rPr>
            <w:rFonts w:ascii="Poppins" w:hAnsi="Poppins" w:cs="Poppins"/>
          </w:rPr>
          <w:delText>i</w:delText>
        </w:r>
      </w:del>
      <w:r w:rsidRPr="004071C0">
        <w:rPr>
          <w:rFonts w:ascii="Poppins" w:hAnsi="Poppins" w:cs="Poppins"/>
        </w:rPr>
        <w:t xml:space="preserve">nterconnector </w:t>
      </w:r>
      <w:ins w:id="167" w:author="Claire Goult [NESO]" w:date="2025-08-13T14:54:00Z" w16du:dateUtc="2025-08-13T13:54:00Z">
        <w:r w:rsidR="002516D6">
          <w:rPr>
            <w:rFonts w:ascii="Poppins" w:hAnsi="Poppins" w:cs="Poppins"/>
          </w:rPr>
          <w:t>O</w:t>
        </w:r>
      </w:ins>
      <w:del w:id="168" w:author="Claire Goult [NESO]" w:date="2025-08-13T14:54:00Z" w16du:dateUtc="2025-08-13T13:54:00Z">
        <w:r w:rsidRPr="004071C0" w:rsidDel="002516D6">
          <w:rPr>
            <w:rFonts w:ascii="Poppins" w:hAnsi="Poppins" w:cs="Poppins"/>
          </w:rPr>
          <w:delText>o</w:delText>
        </w:r>
      </w:del>
      <w:r w:rsidRPr="004071C0">
        <w:rPr>
          <w:rFonts w:ascii="Poppins" w:hAnsi="Poppins" w:cs="Poppins"/>
        </w:rPr>
        <w:t>wner.</w:t>
      </w:r>
    </w:p>
    <w:p w14:paraId="5A23A4B8" w14:textId="77777777" w:rsidR="00965B34" w:rsidRDefault="00965B34" w:rsidP="00CD1A9A">
      <w:pPr>
        <w:spacing w:line="240" w:lineRule="auto"/>
        <w:rPr>
          <w:rFonts w:ascii="Poppins" w:hAnsi="Poppins" w:cs="Poppins"/>
          <w:u w:val="single"/>
        </w:rPr>
      </w:pPr>
    </w:p>
    <w:p w14:paraId="20DDA4F9" w14:textId="1764300B" w:rsidR="00765B61" w:rsidRPr="00357E99" w:rsidRDefault="00397735" w:rsidP="00CD1A9A">
      <w:pPr>
        <w:spacing w:line="240" w:lineRule="auto"/>
        <w:rPr>
          <w:rFonts w:ascii="Poppins" w:hAnsi="Poppins" w:cs="Poppins"/>
          <w:u w:val="single"/>
        </w:rPr>
      </w:pPr>
      <w:r w:rsidRPr="00357E99">
        <w:rPr>
          <w:rFonts w:ascii="Poppins" w:hAnsi="Poppins" w:cs="Poppins"/>
          <w:u w:val="single"/>
        </w:rPr>
        <w:t>T</w:t>
      </w:r>
      <w:r w:rsidR="00004D0C">
        <w:rPr>
          <w:rFonts w:ascii="Poppins" w:hAnsi="Poppins" w:cs="Poppins"/>
          <w:u w:val="single"/>
        </w:rPr>
        <w:t>oR</w:t>
      </w:r>
      <w:r w:rsidRPr="00357E99">
        <w:rPr>
          <w:rFonts w:ascii="Poppins" w:hAnsi="Poppins" w:cs="Poppins"/>
          <w:u w:val="single"/>
        </w:rPr>
        <w:t xml:space="preserve"> f) </w:t>
      </w:r>
      <w:r w:rsidR="00357E99" w:rsidRPr="00611EE2">
        <w:rPr>
          <w:rFonts w:ascii="Poppins" w:hAnsi="Poppins" w:cs="Poppins"/>
          <w:i/>
          <w:iCs/>
          <w:u w:val="single"/>
        </w:rPr>
        <w:t>Identify interactions with other Industry related processes dealing with the issue and consider ways in which information should be incorporated. Where relevant suggest ways in which these might be taken forward.</w:t>
      </w:r>
    </w:p>
    <w:p w14:paraId="37EF9A94" w14:textId="7AFAB86C" w:rsidR="00765B61" w:rsidRDefault="00357E99" w:rsidP="00CD1A9A">
      <w:pPr>
        <w:spacing w:line="240" w:lineRule="auto"/>
        <w:rPr>
          <w:rFonts w:ascii="Poppins" w:hAnsi="Poppins" w:cs="Poppins"/>
        </w:rPr>
      </w:pPr>
      <w:r>
        <w:rPr>
          <w:rFonts w:ascii="Poppins" w:hAnsi="Poppins" w:cs="Poppins"/>
        </w:rPr>
        <w:t xml:space="preserve">Members </w:t>
      </w:r>
      <w:r w:rsidR="005606C3">
        <w:rPr>
          <w:rFonts w:ascii="Poppins" w:hAnsi="Poppins" w:cs="Poppins"/>
        </w:rPr>
        <w:t xml:space="preserve">requested the </w:t>
      </w:r>
      <w:r w:rsidR="00D042BD">
        <w:rPr>
          <w:rFonts w:ascii="Poppins" w:hAnsi="Poppins" w:cs="Poppins"/>
        </w:rPr>
        <w:t xml:space="preserve">Grid Code Review </w:t>
      </w:r>
      <w:r w:rsidR="005606C3">
        <w:rPr>
          <w:rFonts w:ascii="Poppins" w:hAnsi="Poppins" w:cs="Poppins"/>
        </w:rPr>
        <w:t xml:space="preserve">Panel clarify what is meant by the term ‘issue’ and would like to add </w:t>
      </w:r>
      <w:r w:rsidR="00247293">
        <w:rPr>
          <w:rFonts w:ascii="Poppins" w:hAnsi="Poppins" w:cs="Poppins"/>
        </w:rPr>
        <w:t>further wording to indicate the issue is referring to Space Weather.</w:t>
      </w:r>
      <w:r w:rsidR="00D042BD">
        <w:rPr>
          <w:rFonts w:ascii="Poppins" w:hAnsi="Poppins" w:cs="Poppins"/>
        </w:rPr>
        <w:t xml:space="preserve"> This </w:t>
      </w:r>
      <w:r w:rsidR="008D476D">
        <w:rPr>
          <w:rFonts w:ascii="Poppins" w:hAnsi="Poppins" w:cs="Poppins"/>
        </w:rPr>
        <w:t>is scheduled to be</w:t>
      </w:r>
      <w:r w:rsidR="009A75B8">
        <w:rPr>
          <w:rFonts w:ascii="Poppins" w:hAnsi="Poppins" w:cs="Poppins"/>
        </w:rPr>
        <w:t xml:space="preserve"> taken to the August</w:t>
      </w:r>
      <w:r w:rsidR="008D476D">
        <w:rPr>
          <w:rFonts w:ascii="Poppins" w:hAnsi="Poppins" w:cs="Poppins"/>
        </w:rPr>
        <w:t xml:space="preserve"> Grid Code Review</w:t>
      </w:r>
      <w:r w:rsidR="009A75B8">
        <w:rPr>
          <w:rFonts w:ascii="Poppins" w:hAnsi="Poppins" w:cs="Poppins"/>
        </w:rPr>
        <w:t xml:space="preserve"> </w:t>
      </w:r>
      <w:r w:rsidR="00E72E23">
        <w:rPr>
          <w:rFonts w:ascii="Poppins" w:hAnsi="Poppins" w:cs="Poppins"/>
        </w:rPr>
        <w:t>Panel.</w:t>
      </w:r>
    </w:p>
    <w:p w14:paraId="6EBC7F67" w14:textId="77777777" w:rsidR="00965B34" w:rsidRDefault="00965B34" w:rsidP="00CD1A9A">
      <w:pPr>
        <w:spacing w:line="240" w:lineRule="auto"/>
        <w:rPr>
          <w:rFonts w:ascii="Poppins" w:hAnsi="Poppins" w:cs="Poppins"/>
        </w:rPr>
      </w:pPr>
    </w:p>
    <w:p w14:paraId="427041D0" w14:textId="381AA5BA" w:rsidR="00611EE2" w:rsidRPr="00611EE2" w:rsidRDefault="00611EE2" w:rsidP="00CD1A9A">
      <w:pPr>
        <w:spacing w:line="240" w:lineRule="auto"/>
        <w:rPr>
          <w:rFonts w:ascii="Poppins" w:hAnsi="Poppins" w:cs="Poppins"/>
          <w:u w:val="single"/>
        </w:rPr>
      </w:pPr>
      <w:r w:rsidRPr="00611EE2">
        <w:rPr>
          <w:rFonts w:ascii="Poppins" w:hAnsi="Poppins" w:cs="Poppins"/>
          <w:u w:val="single"/>
        </w:rPr>
        <w:t>T</w:t>
      </w:r>
      <w:r w:rsidR="00004D0C">
        <w:rPr>
          <w:rFonts w:ascii="Poppins" w:hAnsi="Poppins" w:cs="Poppins"/>
          <w:u w:val="single"/>
        </w:rPr>
        <w:t>oR</w:t>
      </w:r>
      <w:r w:rsidRPr="00611EE2">
        <w:rPr>
          <w:rFonts w:ascii="Poppins" w:hAnsi="Poppins" w:cs="Poppins"/>
          <w:u w:val="single"/>
        </w:rPr>
        <w:t xml:space="preserve"> g) </w:t>
      </w:r>
      <w:r w:rsidRPr="00611EE2">
        <w:rPr>
          <w:rFonts w:ascii="Poppins" w:hAnsi="Poppins" w:cs="Poppins"/>
          <w:i/>
          <w:iCs/>
          <w:u w:val="single"/>
        </w:rPr>
        <w:t>Consider interaction with other obligations on stakeholders e.g. obligations relating to reporting of events under OC7.</w:t>
      </w:r>
    </w:p>
    <w:p w14:paraId="0524FE47" w14:textId="7120079E" w:rsidR="00040D95" w:rsidRDefault="00F90066" w:rsidP="00866C2B">
      <w:pPr>
        <w:spacing w:line="240" w:lineRule="auto"/>
        <w:jc w:val="both"/>
        <w:rPr>
          <w:rFonts w:ascii="Poppins" w:hAnsi="Poppins" w:cs="Poppins"/>
        </w:rPr>
      </w:pPr>
      <w:r w:rsidRPr="00F90066">
        <w:rPr>
          <w:rFonts w:ascii="Poppins" w:hAnsi="Poppins" w:cs="Poppins"/>
        </w:rPr>
        <w:t xml:space="preserve">A Workgroup member noted that reporting obligations by </w:t>
      </w:r>
      <w:commentRangeStart w:id="169"/>
      <w:del w:id="170" w:author="Claire Goult [NESO]" w:date="2025-08-13T14:48:00Z" w16du:dateUtc="2025-08-13T13:48:00Z">
        <w:r w:rsidRPr="00F90066" w:rsidDel="00DE2277">
          <w:rPr>
            <w:rFonts w:ascii="Poppins" w:hAnsi="Poppins" w:cs="Poppins"/>
          </w:rPr>
          <w:delText>Distribution</w:delText>
        </w:r>
      </w:del>
      <w:r w:rsidRPr="00F90066">
        <w:rPr>
          <w:rFonts w:ascii="Poppins" w:hAnsi="Poppins" w:cs="Poppins"/>
        </w:rPr>
        <w:t xml:space="preserve"> Network Operators </w:t>
      </w:r>
      <w:commentRangeEnd w:id="169"/>
      <w:r w:rsidR="00BA1FD0">
        <w:rPr>
          <w:rStyle w:val="CommentReference"/>
        </w:rPr>
        <w:commentReference w:id="169"/>
      </w:r>
      <w:r w:rsidRPr="00F90066">
        <w:rPr>
          <w:rFonts w:ascii="Poppins" w:hAnsi="Poppins" w:cs="Poppins"/>
        </w:rPr>
        <w:t>(DNOs) to NESO are considered Business as Usual (BAU). The intention</w:t>
      </w:r>
      <w:r w:rsidR="003F02D8">
        <w:rPr>
          <w:rFonts w:ascii="Poppins" w:hAnsi="Poppins" w:cs="Poppins"/>
        </w:rPr>
        <w:t>, for reporting</w:t>
      </w:r>
      <w:r w:rsidR="0032605C">
        <w:rPr>
          <w:rFonts w:ascii="Poppins" w:hAnsi="Poppins" w:cs="Poppins"/>
        </w:rPr>
        <w:t xml:space="preserve"> events,</w:t>
      </w:r>
      <w:r w:rsidRPr="00F90066">
        <w:rPr>
          <w:rFonts w:ascii="Poppins" w:hAnsi="Poppins" w:cs="Poppins"/>
        </w:rPr>
        <w:t xml:space="preserve"> is to distinguish these from non-BAU events using the</w:t>
      </w:r>
      <w:r w:rsidR="0032605C">
        <w:rPr>
          <w:rFonts w:ascii="Poppins" w:hAnsi="Poppins" w:cs="Poppins"/>
        </w:rPr>
        <w:t xml:space="preserve"> proposed</w:t>
      </w:r>
      <w:r w:rsidRPr="00F90066">
        <w:rPr>
          <w:rFonts w:ascii="Poppins" w:hAnsi="Poppins" w:cs="Poppins"/>
        </w:rPr>
        <w:t xml:space="preserve"> </w:t>
      </w:r>
      <w:r w:rsidR="0032605C">
        <w:rPr>
          <w:rFonts w:ascii="Poppins" w:hAnsi="Poppins" w:cs="Poppins"/>
        </w:rPr>
        <w:t>‘</w:t>
      </w:r>
      <w:r w:rsidRPr="00F90066">
        <w:rPr>
          <w:rFonts w:ascii="Poppins" w:hAnsi="Poppins" w:cs="Poppins"/>
        </w:rPr>
        <w:t xml:space="preserve">Space Weather Outcome </w:t>
      </w:r>
      <w:r w:rsidR="005A76CA">
        <w:rPr>
          <w:rFonts w:ascii="Poppins" w:hAnsi="Poppins" w:cs="Poppins"/>
        </w:rPr>
        <w:t>S</w:t>
      </w:r>
      <w:r w:rsidRPr="00F90066">
        <w:rPr>
          <w:rFonts w:ascii="Poppins" w:hAnsi="Poppins" w:cs="Poppins"/>
        </w:rPr>
        <w:t>tatement</w:t>
      </w:r>
      <w:r w:rsidR="005A76CA">
        <w:rPr>
          <w:rFonts w:ascii="Poppins" w:hAnsi="Poppins" w:cs="Poppins"/>
        </w:rPr>
        <w:t>’</w:t>
      </w:r>
      <w:r w:rsidRPr="00F90066">
        <w:rPr>
          <w:rFonts w:ascii="Poppins" w:hAnsi="Poppins" w:cs="Poppins"/>
        </w:rPr>
        <w:t>, which serves to alert NESO to incidents outside typical operations</w:t>
      </w:r>
      <w:r w:rsidR="00357D47">
        <w:rPr>
          <w:rFonts w:ascii="Poppins" w:hAnsi="Poppins" w:cs="Poppins"/>
        </w:rPr>
        <w:t xml:space="preserve"> (and to share these space weather </w:t>
      </w:r>
      <w:r w:rsidR="009139DC">
        <w:rPr>
          <w:rFonts w:ascii="Poppins" w:hAnsi="Poppins" w:cs="Poppins"/>
        </w:rPr>
        <w:t>reports with the Met Office</w:t>
      </w:r>
      <w:r w:rsidR="00F64A32">
        <w:rPr>
          <w:rFonts w:ascii="Poppins" w:hAnsi="Poppins" w:cs="Poppins"/>
        </w:rPr>
        <w:t>, Ofgem and DESNZ)</w:t>
      </w:r>
      <w:r w:rsidRPr="00F90066">
        <w:rPr>
          <w:rFonts w:ascii="Poppins" w:hAnsi="Poppins" w:cs="Poppins"/>
        </w:rPr>
        <w:t>. If an event is later found</w:t>
      </w:r>
      <w:r w:rsidR="007F7816">
        <w:rPr>
          <w:rFonts w:ascii="Poppins" w:hAnsi="Poppins" w:cs="Poppins"/>
        </w:rPr>
        <w:t xml:space="preserve"> to be</w:t>
      </w:r>
      <w:r w:rsidRPr="00F90066">
        <w:rPr>
          <w:rFonts w:ascii="Poppins" w:hAnsi="Poppins" w:cs="Poppins"/>
        </w:rPr>
        <w:t xml:space="preserve"> unrelated to space weather or initially thought to be BAU, this mechanism still allows stakeholders to flag exceptions. The aim is to ensure specific</w:t>
      </w:r>
      <w:r w:rsidR="0004420E">
        <w:rPr>
          <w:rFonts w:ascii="Poppins" w:hAnsi="Poppins" w:cs="Poppins"/>
        </w:rPr>
        <w:t xml:space="preserve"> space weather related</w:t>
      </w:r>
      <w:r w:rsidRPr="00F90066">
        <w:rPr>
          <w:rFonts w:ascii="Poppins" w:hAnsi="Poppins" w:cs="Poppins"/>
        </w:rPr>
        <w:t xml:space="preserve"> events aren't overlooked in routine BAU notifications</w:t>
      </w:r>
      <w:r w:rsidR="000E3938">
        <w:rPr>
          <w:rFonts w:ascii="Poppins" w:hAnsi="Poppins" w:cs="Poppins"/>
        </w:rPr>
        <w:t xml:space="preserve"> (from </w:t>
      </w:r>
      <w:ins w:id="171" w:author="Claire Goult [NESO]" w:date="2025-08-13T14:49:00Z" w16du:dateUtc="2025-08-13T13:49:00Z">
        <w:r w:rsidR="00DE2277">
          <w:rPr>
            <w:rFonts w:ascii="Poppins" w:hAnsi="Poppins" w:cs="Poppins"/>
          </w:rPr>
          <w:t>Network Operators</w:t>
        </w:r>
      </w:ins>
      <w:del w:id="172" w:author="Claire Goult [NESO]" w:date="2025-08-13T14:49:00Z" w16du:dateUtc="2025-08-13T13:49:00Z">
        <w:r w:rsidR="000E3938" w:rsidDel="00DE2277">
          <w:rPr>
            <w:rFonts w:ascii="Poppins" w:hAnsi="Poppins" w:cs="Poppins"/>
          </w:rPr>
          <w:delText>DNOs</w:delText>
        </w:r>
      </w:del>
      <w:r w:rsidR="000E3938">
        <w:rPr>
          <w:rFonts w:ascii="Poppins" w:hAnsi="Poppins" w:cs="Poppins"/>
        </w:rPr>
        <w:t xml:space="preserve"> to NESO)</w:t>
      </w:r>
      <w:r w:rsidRPr="00F90066">
        <w:rPr>
          <w:rFonts w:ascii="Poppins" w:hAnsi="Poppins" w:cs="Poppins"/>
        </w:rPr>
        <w:t xml:space="preserve"> and are properly brought to DESNZ,</w:t>
      </w:r>
      <w:r w:rsidR="00C42315">
        <w:rPr>
          <w:rFonts w:ascii="Poppins" w:hAnsi="Poppins" w:cs="Poppins"/>
        </w:rPr>
        <w:t xml:space="preserve"> </w:t>
      </w:r>
      <w:r w:rsidR="001E434B">
        <w:rPr>
          <w:rFonts w:ascii="Poppins" w:hAnsi="Poppins" w:cs="Poppins"/>
        </w:rPr>
        <w:t>Ofgem</w:t>
      </w:r>
      <w:r w:rsidRPr="00F90066">
        <w:rPr>
          <w:rFonts w:ascii="Poppins" w:hAnsi="Poppins" w:cs="Poppins"/>
        </w:rPr>
        <w:t xml:space="preserve"> the Met Office, or NESO's attention.</w:t>
      </w:r>
    </w:p>
    <w:p w14:paraId="3C173E73" w14:textId="77777777" w:rsidR="00F73854" w:rsidRDefault="00F73854" w:rsidP="00866C2B">
      <w:pPr>
        <w:spacing w:line="240" w:lineRule="auto"/>
        <w:jc w:val="both"/>
        <w:rPr>
          <w:rFonts w:ascii="Poppins" w:hAnsi="Poppins" w:cs="Poppins"/>
          <w:b/>
          <w:bCs/>
        </w:rPr>
      </w:pPr>
    </w:p>
    <w:p w14:paraId="461B6595" w14:textId="7F6AB7B9" w:rsidR="00040D95" w:rsidRDefault="00B035E3" w:rsidP="00866C2B">
      <w:pPr>
        <w:spacing w:line="240" w:lineRule="auto"/>
        <w:jc w:val="both"/>
        <w:rPr>
          <w:rFonts w:ascii="Poppins" w:hAnsi="Poppins" w:cs="Poppins"/>
          <w:b/>
          <w:bCs/>
        </w:rPr>
      </w:pPr>
      <w:r w:rsidRPr="00B035E3">
        <w:rPr>
          <w:rFonts w:ascii="Poppins" w:hAnsi="Poppins" w:cs="Poppins"/>
          <w:b/>
          <w:bCs/>
        </w:rPr>
        <w:t>Interactions</w:t>
      </w:r>
    </w:p>
    <w:p w14:paraId="183C0637" w14:textId="6A731D5B" w:rsidR="00B035E3" w:rsidRDefault="005618F3" w:rsidP="00C4711D">
      <w:pPr>
        <w:spacing w:line="240" w:lineRule="auto"/>
        <w:rPr>
          <w:rFonts w:ascii="Poppins" w:hAnsi="Poppins" w:cs="Poppins"/>
        </w:rPr>
      </w:pPr>
      <w:r>
        <w:rPr>
          <w:rFonts w:ascii="Poppins" w:hAnsi="Poppins" w:cs="Poppins"/>
        </w:rPr>
        <w:t xml:space="preserve">Interactions with </w:t>
      </w:r>
      <w:r w:rsidR="00FC32CF">
        <w:rPr>
          <w:rFonts w:ascii="Poppins" w:hAnsi="Poppins" w:cs="Poppins"/>
        </w:rPr>
        <w:t xml:space="preserve">the </w:t>
      </w:r>
      <w:r>
        <w:rPr>
          <w:rFonts w:ascii="Poppins" w:hAnsi="Poppins" w:cs="Poppins"/>
        </w:rPr>
        <w:t xml:space="preserve">STC </w:t>
      </w:r>
      <w:r w:rsidR="002210B5">
        <w:rPr>
          <w:rFonts w:ascii="Poppins" w:hAnsi="Poppins" w:cs="Poppins"/>
        </w:rPr>
        <w:t xml:space="preserve">were previously noted </w:t>
      </w:r>
      <w:r w:rsidR="006D4B93">
        <w:rPr>
          <w:rFonts w:ascii="Poppins" w:hAnsi="Poppins" w:cs="Poppins"/>
        </w:rPr>
        <w:t xml:space="preserve">on </w:t>
      </w:r>
      <w:r w:rsidR="006D4B93" w:rsidRPr="006D4B93">
        <w:rPr>
          <w:rFonts w:ascii="Poppins" w:hAnsi="Poppins" w:cs="Poppins"/>
          <w:highlight w:val="yellow"/>
        </w:rPr>
        <w:t xml:space="preserve">page </w:t>
      </w:r>
      <w:r w:rsidR="00F90CEB">
        <w:rPr>
          <w:rFonts w:ascii="Poppins" w:hAnsi="Poppins" w:cs="Poppins"/>
          <w:highlight w:val="yellow"/>
        </w:rPr>
        <w:t>9</w:t>
      </w:r>
      <w:r w:rsidR="006D4B93">
        <w:rPr>
          <w:rFonts w:ascii="Poppins" w:hAnsi="Poppins" w:cs="Poppins"/>
        </w:rPr>
        <w:t xml:space="preserve"> </w:t>
      </w:r>
      <w:r w:rsidR="002210B5">
        <w:rPr>
          <w:rFonts w:ascii="Poppins" w:hAnsi="Poppins" w:cs="Poppins"/>
        </w:rPr>
        <w:t>in the draft Legal Text discussion.</w:t>
      </w:r>
    </w:p>
    <w:p w14:paraId="2373D623" w14:textId="1ECC6A1C" w:rsidR="002F7B21" w:rsidRPr="00F90CEB" w:rsidRDefault="002F7B21" w:rsidP="00CB1B19">
      <w:pPr>
        <w:spacing w:line="240" w:lineRule="auto"/>
        <w:rPr>
          <w:rFonts w:ascii="Poppins" w:hAnsi="Poppins" w:cs="Poppins"/>
          <w:iCs/>
          <w:color w:val="FF00FF"/>
        </w:rPr>
      </w:pPr>
      <w:r w:rsidRPr="00961AB7">
        <w:rPr>
          <w:rFonts w:ascii="Poppins" w:hAnsi="Poppins" w:cs="Poppins"/>
          <w:iCs/>
          <w:color w:val="FF00FF"/>
          <w:highlight w:val="yellow"/>
        </w:rPr>
        <w:t xml:space="preserve">Workgroup consultation question </w:t>
      </w:r>
      <w:r w:rsidR="00421BC2" w:rsidRPr="00421BC2">
        <w:rPr>
          <w:rFonts w:ascii="Poppins" w:hAnsi="Poppins" w:cs="Poppins"/>
          <w:iCs/>
          <w:color w:val="FF00FF"/>
          <w:highlight w:val="yellow"/>
        </w:rPr>
        <w:t>8</w:t>
      </w:r>
      <w:r w:rsidRPr="00421BC2">
        <w:rPr>
          <w:rFonts w:ascii="Poppins" w:hAnsi="Poppins" w:cs="Poppins"/>
          <w:iCs/>
          <w:color w:val="FF00FF"/>
          <w:highlight w:val="yellow"/>
        </w:rPr>
        <w:t>:</w:t>
      </w:r>
      <w:r w:rsidRPr="00961AB7">
        <w:rPr>
          <w:rFonts w:ascii="Poppins" w:hAnsi="Poppins" w:cs="Poppins"/>
          <w:iCs/>
          <w:color w:val="FF00FF"/>
          <w:highlight w:val="yellow"/>
        </w:rPr>
        <w:t xml:space="preserve"> </w:t>
      </w:r>
      <w:bookmarkStart w:id="173" w:name="_Hlk205884148"/>
      <w:r w:rsidRPr="00961AB7">
        <w:rPr>
          <w:rFonts w:ascii="Poppins" w:hAnsi="Poppins" w:cs="Poppins"/>
          <w:iCs/>
          <w:color w:val="FF00FF"/>
          <w:highlight w:val="yellow"/>
        </w:rPr>
        <w:t>Do you believe it is appropriate to have a consequential modification in the STC to ensure TOs declare their asset capability during a Space Weather event in similar way to Network Operators?</w:t>
      </w:r>
      <w:bookmarkEnd w:id="173"/>
    </w:p>
    <w:p w14:paraId="457061A6" w14:textId="34DA868B" w:rsidR="00207C59" w:rsidRPr="00207C59" w:rsidRDefault="00207C59" w:rsidP="00207C59">
      <w:pPr>
        <w:spacing w:line="240" w:lineRule="auto"/>
        <w:rPr>
          <w:rFonts w:ascii="Poppins" w:hAnsi="Poppins" w:cs="Poppins"/>
        </w:rPr>
      </w:pPr>
      <w:r w:rsidRPr="00207C59">
        <w:rPr>
          <w:rFonts w:ascii="Poppins" w:hAnsi="Poppins" w:cs="Poppins"/>
        </w:rPr>
        <w:t>The Workgroup</w:t>
      </w:r>
      <w:r>
        <w:rPr>
          <w:rFonts w:ascii="Poppins" w:hAnsi="Poppins" w:cs="Poppins"/>
        </w:rPr>
        <w:t xml:space="preserve"> also</w:t>
      </w:r>
      <w:r w:rsidRPr="00207C59">
        <w:rPr>
          <w:rFonts w:ascii="Poppins" w:hAnsi="Poppins" w:cs="Poppins"/>
        </w:rPr>
        <w:t xml:space="preserve"> discussed interactions with the Balancing and Settlement Code (BSC). A member explained that while the BSC</w:t>
      </w:r>
      <w:r>
        <w:rPr>
          <w:rFonts w:ascii="Poppins" w:hAnsi="Poppins" w:cs="Poppins"/>
        </w:rPr>
        <w:t xml:space="preserve"> governance process</w:t>
      </w:r>
      <w:r w:rsidRPr="00207C59">
        <w:rPr>
          <w:rFonts w:ascii="Poppins" w:hAnsi="Poppins" w:cs="Poppins"/>
        </w:rPr>
        <w:t xml:space="preserve"> includes modifications and a change proposal process, </w:t>
      </w:r>
      <w:r w:rsidR="000E3CF5">
        <w:rPr>
          <w:rFonts w:ascii="Poppins" w:hAnsi="Poppins" w:cs="Poppins"/>
        </w:rPr>
        <w:t>the current understanding</w:t>
      </w:r>
      <w:r w:rsidR="004447D2">
        <w:rPr>
          <w:rFonts w:ascii="Poppins" w:hAnsi="Poppins" w:cs="Poppins"/>
        </w:rPr>
        <w:t xml:space="preserve"> is that </w:t>
      </w:r>
      <w:r w:rsidRPr="00207C59">
        <w:rPr>
          <w:rFonts w:ascii="Poppins" w:hAnsi="Poppins" w:cs="Poppins"/>
        </w:rPr>
        <w:t>neither appears necessary for the</w:t>
      </w:r>
      <w:r w:rsidR="00477A28">
        <w:rPr>
          <w:rFonts w:ascii="Poppins" w:hAnsi="Poppins" w:cs="Poppins"/>
        </w:rPr>
        <w:t xml:space="preserve"> BMRS reporting</w:t>
      </w:r>
      <w:r w:rsidR="00896B04">
        <w:rPr>
          <w:rFonts w:ascii="Poppins" w:hAnsi="Poppins" w:cs="Poppins"/>
        </w:rPr>
        <w:t xml:space="preserve"> (of the proposed Space Weather Notifications </w:t>
      </w:r>
      <w:r w:rsidR="00896B04">
        <w:rPr>
          <w:rFonts w:ascii="Poppins" w:hAnsi="Poppins" w:cs="Poppins"/>
        </w:rPr>
        <w:lastRenderedPageBreak/>
        <w:t>to be introduced by GC0183).</w:t>
      </w:r>
      <w:r w:rsidRPr="00207C59">
        <w:rPr>
          <w:rFonts w:ascii="Poppins" w:hAnsi="Poppins" w:cs="Poppins"/>
        </w:rPr>
        <w:t xml:space="preserve"> Th</w:t>
      </w:r>
      <w:r w:rsidR="0076152C">
        <w:rPr>
          <w:rFonts w:ascii="Poppins" w:hAnsi="Poppins" w:cs="Poppins"/>
        </w:rPr>
        <w:t>is is because</w:t>
      </w:r>
      <w:r w:rsidR="009159A1">
        <w:rPr>
          <w:rFonts w:ascii="Poppins" w:hAnsi="Poppins" w:cs="Poppins"/>
        </w:rPr>
        <w:t xml:space="preserve"> th</w:t>
      </w:r>
      <w:r w:rsidR="00F16293">
        <w:rPr>
          <w:rFonts w:ascii="Poppins" w:hAnsi="Poppins" w:cs="Poppins"/>
        </w:rPr>
        <w:t>e</w:t>
      </w:r>
      <w:r w:rsidRPr="00207C59">
        <w:rPr>
          <w:rFonts w:ascii="Poppins" w:hAnsi="Poppins" w:cs="Poppins"/>
        </w:rPr>
        <w:t xml:space="preserve"> required </w:t>
      </w:r>
      <w:ins w:id="174" w:author="Claire Goult [NESO]" w:date="2025-08-13T15:11:00Z" w16du:dateUtc="2025-08-13T14:11:00Z">
        <w:r w:rsidR="00C1119B">
          <w:rPr>
            <w:rFonts w:ascii="Poppins" w:hAnsi="Poppins" w:cs="Poppins"/>
          </w:rPr>
          <w:t>s</w:t>
        </w:r>
      </w:ins>
      <w:del w:id="175" w:author="Claire Goult [NESO]" w:date="2025-08-13T15:11:00Z" w16du:dateUtc="2025-08-13T14:11:00Z">
        <w:r w:rsidR="009D7F99" w:rsidDel="00C1119B">
          <w:rPr>
            <w:rFonts w:ascii="Poppins" w:hAnsi="Poppins" w:cs="Poppins"/>
          </w:rPr>
          <w:delText>S</w:delText>
        </w:r>
      </w:del>
      <w:r w:rsidR="009D7F99">
        <w:rPr>
          <w:rFonts w:ascii="Poppins" w:hAnsi="Poppins" w:cs="Poppins"/>
        </w:rPr>
        <w:t xml:space="preserve">pace </w:t>
      </w:r>
      <w:ins w:id="176" w:author="Claire Goult [NESO]" w:date="2025-08-13T15:11:00Z" w16du:dateUtc="2025-08-13T14:11:00Z">
        <w:r w:rsidR="00C1119B">
          <w:rPr>
            <w:rFonts w:ascii="Poppins" w:hAnsi="Poppins" w:cs="Poppins"/>
          </w:rPr>
          <w:t>w</w:t>
        </w:r>
      </w:ins>
      <w:del w:id="177" w:author="Claire Goult [NESO]" w:date="2025-08-13T15:11:00Z" w16du:dateUtc="2025-08-13T14:11:00Z">
        <w:r w:rsidR="009D7F99" w:rsidDel="00C1119B">
          <w:rPr>
            <w:rFonts w:ascii="Poppins" w:hAnsi="Poppins" w:cs="Poppins"/>
          </w:rPr>
          <w:delText>W</w:delText>
        </w:r>
      </w:del>
      <w:r w:rsidR="009D7F99">
        <w:rPr>
          <w:rFonts w:ascii="Poppins" w:hAnsi="Poppins" w:cs="Poppins"/>
        </w:rPr>
        <w:t>eather related Notification</w:t>
      </w:r>
      <w:r w:rsidR="00254DAD">
        <w:rPr>
          <w:rFonts w:ascii="Poppins" w:hAnsi="Poppins" w:cs="Poppins"/>
        </w:rPr>
        <w:t xml:space="preserve"> </w:t>
      </w:r>
      <w:r w:rsidRPr="00207C59">
        <w:rPr>
          <w:rFonts w:ascii="Poppins" w:hAnsi="Poppins" w:cs="Poppins"/>
        </w:rPr>
        <w:t xml:space="preserve">actions could be handled through the </w:t>
      </w:r>
      <w:r w:rsidR="00282A69">
        <w:rPr>
          <w:rFonts w:ascii="Poppins" w:hAnsi="Poppins" w:cs="Poppins"/>
        </w:rPr>
        <w:t xml:space="preserve">existing </w:t>
      </w:r>
      <w:r w:rsidRPr="00207C59">
        <w:rPr>
          <w:rFonts w:ascii="Poppins" w:hAnsi="Poppins" w:cs="Poppins"/>
        </w:rPr>
        <w:t>Electricity National Control Centre's (ENCC) BMRS update</w:t>
      </w:r>
      <w:r w:rsidR="00D66E67">
        <w:rPr>
          <w:rFonts w:ascii="Poppins" w:hAnsi="Poppins" w:cs="Poppins"/>
        </w:rPr>
        <w:t xml:space="preserve"> process</w:t>
      </w:r>
      <w:r w:rsidRPr="00207C59">
        <w:rPr>
          <w:rFonts w:ascii="Poppins" w:hAnsi="Poppins" w:cs="Poppins"/>
        </w:rPr>
        <w:t>. The Proposer noted ongoing discussions with Elexon, who currently agree with this assessment.</w:t>
      </w:r>
    </w:p>
    <w:p w14:paraId="13A8C042" w14:textId="32308052" w:rsidR="00D8394F" w:rsidRPr="00421BC2" w:rsidRDefault="00D8394F" w:rsidP="00421BC2">
      <w:pPr>
        <w:spacing w:line="240" w:lineRule="auto"/>
        <w:rPr>
          <w:rFonts w:ascii="Poppins" w:hAnsi="Poppins" w:cs="Poppins"/>
          <w:iCs/>
          <w:color w:val="FF00FF"/>
        </w:rPr>
      </w:pPr>
      <w:r w:rsidRPr="00961AB7">
        <w:rPr>
          <w:rFonts w:ascii="Poppins" w:hAnsi="Poppins" w:cs="Poppins"/>
          <w:iCs/>
          <w:color w:val="FF00FF"/>
          <w:highlight w:val="yellow"/>
        </w:rPr>
        <w:t xml:space="preserve">Workgroup consultation question </w:t>
      </w:r>
      <w:r w:rsidR="00421BC2" w:rsidRPr="00421BC2">
        <w:rPr>
          <w:rFonts w:ascii="Poppins" w:hAnsi="Poppins" w:cs="Poppins"/>
          <w:iCs/>
          <w:color w:val="FF00FF"/>
          <w:highlight w:val="yellow"/>
        </w:rPr>
        <w:t>9</w:t>
      </w:r>
      <w:r w:rsidRPr="00421BC2">
        <w:rPr>
          <w:rFonts w:ascii="Poppins" w:hAnsi="Poppins" w:cs="Poppins"/>
          <w:iCs/>
          <w:color w:val="FF00FF"/>
          <w:highlight w:val="yellow"/>
        </w:rPr>
        <w:t>:</w:t>
      </w:r>
      <w:r w:rsidRPr="00961AB7">
        <w:rPr>
          <w:rFonts w:ascii="Poppins" w:hAnsi="Poppins" w:cs="Poppins"/>
          <w:iCs/>
          <w:color w:val="FF00FF"/>
          <w:highlight w:val="yellow"/>
        </w:rPr>
        <w:t xml:space="preserve"> </w:t>
      </w:r>
      <w:r w:rsidR="00421BC2" w:rsidRPr="00961AB7">
        <w:rPr>
          <w:rFonts w:ascii="Poppins" w:hAnsi="Poppins" w:cs="Poppins"/>
          <w:iCs/>
          <w:color w:val="FF00FF"/>
          <w:highlight w:val="yellow"/>
        </w:rPr>
        <w:t>As currently drafted, there is no change to BC1, however, do you believe the changes as proposed in OC2 would have an impact on EBR Article 18 terms and conditions</w:t>
      </w:r>
      <w:del w:id="178" w:author="Claire Goult [NESO]" w:date="2025-08-13T15:34:00Z" w16du:dateUtc="2025-08-13T14:34:00Z">
        <w:r w:rsidR="00421BC2" w:rsidRPr="00961AB7" w:rsidDel="00D139A1">
          <w:rPr>
            <w:rFonts w:ascii="Poppins" w:hAnsi="Poppins" w:cs="Poppins"/>
            <w:iCs/>
            <w:color w:val="FF00FF"/>
            <w:highlight w:val="yellow"/>
          </w:rPr>
          <w:delText xml:space="preserve"> held within the Code</w:delText>
        </w:r>
      </w:del>
      <w:r w:rsidR="00421BC2" w:rsidRPr="00961AB7">
        <w:rPr>
          <w:rFonts w:ascii="Poppins" w:hAnsi="Poppins" w:cs="Poppins"/>
          <w:iCs/>
          <w:color w:val="FF00FF"/>
          <w:highlight w:val="yellow"/>
        </w:rPr>
        <w:t>?</w:t>
      </w:r>
    </w:p>
    <w:p w14:paraId="51763476" w14:textId="77777777" w:rsidR="002210B5" w:rsidRDefault="002210B5" w:rsidP="00C4711D">
      <w:pPr>
        <w:spacing w:line="240" w:lineRule="auto"/>
        <w:rPr>
          <w:rFonts w:ascii="Poppins" w:hAnsi="Poppins" w:cs="Poppins"/>
        </w:rPr>
      </w:pPr>
    </w:p>
    <w:p w14:paraId="25E7EFCC" w14:textId="6F7E1DE7" w:rsidR="003179AA" w:rsidRPr="003179AA" w:rsidRDefault="003179AA" w:rsidP="003179AA">
      <w:pPr>
        <w:spacing w:line="240" w:lineRule="auto"/>
        <w:rPr>
          <w:rFonts w:ascii="Poppins" w:hAnsi="Poppins" w:cs="Poppins"/>
          <w:b/>
          <w:bCs/>
        </w:rPr>
      </w:pPr>
      <w:r w:rsidRPr="003179AA">
        <w:rPr>
          <w:rFonts w:ascii="Poppins" w:hAnsi="Poppins" w:cs="Poppins"/>
          <w:b/>
          <w:bCs/>
        </w:rPr>
        <w:t>I</w:t>
      </w:r>
      <w:r>
        <w:rPr>
          <w:rFonts w:ascii="Poppins" w:hAnsi="Poppins" w:cs="Poppins"/>
          <w:b/>
          <w:bCs/>
        </w:rPr>
        <w:t>mplementation</w:t>
      </w:r>
    </w:p>
    <w:p w14:paraId="59339F1A" w14:textId="051D6582" w:rsidR="00CA0621" w:rsidRPr="00DE2E99" w:rsidRDefault="00A66881" w:rsidP="00F73854">
      <w:pPr>
        <w:spacing w:line="240" w:lineRule="auto"/>
        <w:rPr>
          <w:rFonts w:ascii="Poppins" w:hAnsi="Poppins" w:cs="Poppins"/>
        </w:rPr>
      </w:pPr>
      <w:commentRangeStart w:id="179"/>
      <w:r w:rsidRPr="00A66881">
        <w:rPr>
          <w:rFonts w:ascii="Poppins" w:hAnsi="Poppins" w:cs="Poppins"/>
        </w:rPr>
        <w:t>A member observed that, despite the urgency of this modification and expectations that such changes would typically be implemented within days, a 10</w:t>
      </w:r>
      <w:r w:rsidR="00EB3EC0">
        <w:rPr>
          <w:rFonts w:ascii="Poppins" w:hAnsi="Poppins" w:cs="Poppins"/>
        </w:rPr>
        <w:t xml:space="preserve"> </w:t>
      </w:r>
      <w:r w:rsidRPr="00A66881">
        <w:rPr>
          <w:rFonts w:ascii="Poppins" w:hAnsi="Poppins" w:cs="Poppins"/>
        </w:rPr>
        <w:t>Business</w:t>
      </w:r>
      <w:r w:rsidR="00EB3EC0">
        <w:rPr>
          <w:rFonts w:ascii="Poppins" w:hAnsi="Poppins" w:cs="Poppins"/>
        </w:rPr>
        <w:t xml:space="preserve"> </w:t>
      </w:r>
      <w:r w:rsidRPr="00A66881">
        <w:rPr>
          <w:rFonts w:ascii="Poppins" w:hAnsi="Poppins" w:cs="Poppins"/>
        </w:rPr>
        <w:t xml:space="preserve">Day implementation period is necessary. </w:t>
      </w:r>
      <w:commentRangeEnd w:id="179"/>
      <w:r w:rsidR="006638BE">
        <w:rPr>
          <w:rStyle w:val="CommentReference"/>
        </w:rPr>
        <w:commentReference w:id="179"/>
      </w:r>
      <w:r w:rsidRPr="00A66881">
        <w:rPr>
          <w:rFonts w:ascii="Poppins" w:hAnsi="Poppins" w:cs="Poppins"/>
        </w:rPr>
        <w:t>This timeframe will enable obligated parties to adequately adjust their internal processes to comply with the requirements outlined in the proposal. Additionally, a NESO SME indicated that ongoing internal investigations into IT systems may prompt further changes as a result of this modification.</w:t>
      </w:r>
    </w:p>
    <w:p w14:paraId="67437791" w14:textId="77777777" w:rsidR="005D6DA1" w:rsidRPr="005D6DA1" w:rsidRDefault="005D6DA1" w:rsidP="005D6DA1">
      <w:pPr>
        <w:pStyle w:val="CA3"/>
        <w:shd w:val="clear" w:color="auto" w:fill="3F0731"/>
        <w:rPr>
          <w:rFonts w:ascii="Poppins" w:hAnsi="Poppins" w:cs="Poppins"/>
        </w:rPr>
      </w:pPr>
      <w:bookmarkStart w:id="180" w:name="_Toc186807895"/>
      <w:bookmarkStart w:id="181" w:name="_Toc205441568"/>
      <w:r w:rsidRPr="005D6DA1">
        <w:rPr>
          <w:rFonts w:ascii="Poppins" w:hAnsi="Poppins" w:cs="Poppins"/>
        </w:rPr>
        <w:t>What is the solution?</w:t>
      </w:r>
      <w:bookmarkEnd w:id="180"/>
      <w:bookmarkEnd w:id="181"/>
    </w:p>
    <w:p w14:paraId="224EE8FE" w14:textId="77777777" w:rsidR="005D6DA1" w:rsidRPr="005D6DA1" w:rsidRDefault="005D6DA1" w:rsidP="005D6DA1">
      <w:pPr>
        <w:pStyle w:val="Heading2"/>
        <w:rPr>
          <w:rFonts w:ascii="Poppins" w:hAnsi="Poppins" w:cs="Poppins"/>
        </w:rPr>
      </w:pPr>
      <w:bookmarkStart w:id="182" w:name="_Toc186807896"/>
      <w:bookmarkStart w:id="183" w:name="_Toc205441569"/>
      <w:r w:rsidRPr="005D6DA1">
        <w:rPr>
          <w:rFonts w:ascii="Poppins" w:hAnsi="Poppins" w:cs="Poppins"/>
        </w:rPr>
        <w:t>Proposer’s Original solution</w:t>
      </w:r>
      <w:bookmarkEnd w:id="182"/>
      <w:bookmarkEnd w:id="183"/>
    </w:p>
    <w:p w14:paraId="21D7D972" w14:textId="001BB465" w:rsidR="00BC6D15" w:rsidRPr="00BC6D15" w:rsidRDefault="00BC6D15" w:rsidP="00BC6D15">
      <w:pPr>
        <w:spacing w:after="0" w:line="240" w:lineRule="auto"/>
        <w:rPr>
          <w:rFonts w:ascii="Poppins" w:eastAsia="Arial" w:hAnsi="Poppins" w:cs="Poppins"/>
          <w:kern w:val="0"/>
          <w14:ligatures w14:val="none"/>
        </w:rPr>
      </w:pPr>
      <w:r w:rsidRPr="00BC6D15">
        <w:rPr>
          <w:rFonts w:ascii="Poppins" w:eastAsia="Arial" w:hAnsi="Poppins" w:cs="Poppins"/>
          <w:kern w:val="0"/>
          <w14:ligatures w14:val="none"/>
        </w:rPr>
        <w:t>Make an amendment to the Grid Code to obligate Generators and Interconnector</w:t>
      </w:r>
      <w:ins w:id="184" w:author="Claire Goult [NESO]" w:date="2025-08-13T14:50:00Z" w16du:dateUtc="2025-08-13T13:50:00Z">
        <w:r w:rsidR="00810247">
          <w:rPr>
            <w:rFonts w:ascii="Poppins" w:eastAsia="Arial" w:hAnsi="Poppins" w:cs="Poppins"/>
            <w:kern w:val="0"/>
            <w14:ligatures w14:val="none"/>
          </w:rPr>
          <w:t xml:space="preserve"> Owner</w:t>
        </w:r>
      </w:ins>
      <w:r w:rsidRPr="00BC6D15">
        <w:rPr>
          <w:rFonts w:ascii="Poppins" w:eastAsia="Arial" w:hAnsi="Poppins" w:cs="Poppins"/>
          <w:kern w:val="0"/>
          <w14:ligatures w14:val="none"/>
        </w:rPr>
        <w:t>s to issue a ‘Space Weather Outage Declaration’ to NESO (and advise the market, via their Regulation for Energy Markets Integrity and Transparency</w:t>
      </w:r>
      <w:r w:rsidR="000633D0">
        <w:rPr>
          <w:rFonts w:ascii="Poppins" w:eastAsia="Arial" w:hAnsi="Poppins" w:cs="Poppins"/>
          <w:kern w:val="0"/>
          <w14:ligatures w14:val="none"/>
        </w:rPr>
        <w:t xml:space="preserve"> (REMIT)</w:t>
      </w:r>
      <w:r w:rsidRPr="00BC6D15">
        <w:rPr>
          <w:rFonts w:ascii="Poppins" w:eastAsia="Arial" w:hAnsi="Poppins" w:cs="Poppins"/>
          <w:kern w:val="0"/>
          <w14:ligatures w14:val="none"/>
        </w:rPr>
        <w:t xml:space="preserve"> / information submissions), setting out their anticipated availability during and after a severe space weather event, following a </w:t>
      </w:r>
      <w:r w:rsidR="002D00B3">
        <w:rPr>
          <w:rFonts w:ascii="Poppins" w:eastAsia="Arial" w:hAnsi="Poppins" w:cs="Poppins"/>
          <w:kern w:val="0"/>
          <w14:ligatures w14:val="none"/>
        </w:rPr>
        <w:t>S</w:t>
      </w:r>
      <w:r w:rsidRPr="00BC6D15">
        <w:rPr>
          <w:rFonts w:ascii="Poppins" w:eastAsia="Arial" w:hAnsi="Poppins" w:cs="Poppins"/>
          <w:kern w:val="0"/>
          <w14:ligatures w14:val="none"/>
        </w:rPr>
        <w:t xml:space="preserve">pace </w:t>
      </w:r>
      <w:r w:rsidR="002D00B3">
        <w:rPr>
          <w:rFonts w:ascii="Poppins" w:eastAsia="Arial" w:hAnsi="Poppins" w:cs="Poppins"/>
          <w:kern w:val="0"/>
          <w14:ligatures w14:val="none"/>
        </w:rPr>
        <w:t>W</w:t>
      </w:r>
      <w:r w:rsidRPr="00BC6D15">
        <w:rPr>
          <w:rFonts w:ascii="Poppins" w:eastAsia="Arial" w:hAnsi="Poppins" w:cs="Poppins"/>
          <w:kern w:val="0"/>
          <w14:ligatures w14:val="none"/>
        </w:rPr>
        <w:t xml:space="preserve">eather Notification being issued by NESO and posted </w:t>
      </w:r>
      <w:r w:rsidR="00F64D41">
        <w:rPr>
          <w:rFonts w:ascii="Poppins" w:eastAsia="Arial" w:hAnsi="Poppins" w:cs="Poppins"/>
          <w:kern w:val="0"/>
          <w14:ligatures w14:val="none"/>
        </w:rPr>
        <w:t>on</w:t>
      </w:r>
      <w:r w:rsidRPr="00BC6D15">
        <w:rPr>
          <w:rFonts w:ascii="Poppins" w:eastAsia="Arial" w:hAnsi="Poppins" w:cs="Poppins"/>
          <w:kern w:val="0"/>
          <w14:ligatures w14:val="none"/>
        </w:rPr>
        <w:t xml:space="preserve"> the BMRS.</w:t>
      </w:r>
    </w:p>
    <w:p w14:paraId="66935C2C" w14:textId="77777777" w:rsidR="00F80ED2" w:rsidRDefault="00F80ED2" w:rsidP="002506FE">
      <w:pPr>
        <w:spacing w:after="0" w:line="240" w:lineRule="auto"/>
        <w:rPr>
          <w:rFonts w:ascii="Poppins" w:eastAsia="MS PGothic" w:hAnsi="Poppins" w:cs="Poppins"/>
          <w:b/>
          <w:bCs/>
          <w:color w:val="3F0730"/>
          <w:sz w:val="28"/>
          <w:szCs w:val="28"/>
        </w:rPr>
      </w:pPr>
    </w:p>
    <w:p w14:paraId="2598EC2D" w14:textId="2209A1DD" w:rsidR="00F80ED2" w:rsidRPr="00F80ED2" w:rsidRDefault="00F80ED2" w:rsidP="000E2A22">
      <w:pPr>
        <w:spacing w:after="120" w:line="240" w:lineRule="auto"/>
        <w:rPr>
          <w:rFonts w:ascii="Poppins" w:eastAsia="Arial" w:hAnsi="Poppins" w:cs="Poppins"/>
          <w:kern w:val="0"/>
          <w:u w:val="single"/>
          <w14:ligatures w14:val="none"/>
        </w:rPr>
      </w:pPr>
      <w:r w:rsidRPr="00F80ED2">
        <w:rPr>
          <w:rFonts w:ascii="Poppins" w:eastAsia="Arial" w:hAnsi="Poppins" w:cs="Poppins"/>
          <w:kern w:val="0"/>
          <w:u w:val="single"/>
          <w14:ligatures w14:val="none"/>
        </w:rPr>
        <w:t>What is in and out of scope?</w:t>
      </w:r>
    </w:p>
    <w:p w14:paraId="38BE1C94" w14:textId="5DE52521" w:rsidR="000E2A22" w:rsidRPr="000E2A22" w:rsidRDefault="000E2A22" w:rsidP="000E2A22">
      <w:pPr>
        <w:spacing w:after="120" w:line="240" w:lineRule="auto"/>
        <w:rPr>
          <w:rFonts w:ascii="Poppins" w:eastAsia="Arial" w:hAnsi="Poppins" w:cs="Poppins"/>
          <w:kern w:val="0"/>
          <w14:ligatures w14:val="none"/>
        </w:rPr>
      </w:pPr>
      <w:r w:rsidRPr="000E2A22">
        <w:rPr>
          <w:rFonts w:ascii="Poppins" w:eastAsia="Arial" w:hAnsi="Poppins" w:cs="Poppins"/>
          <w:kern w:val="0"/>
          <w14:ligatures w14:val="none"/>
        </w:rPr>
        <w:t>The Proposal covers the specific challenge around knowledge of Generator and Interconnector</w:t>
      </w:r>
      <w:ins w:id="185" w:author="Claire Goult [NESO]" w:date="2025-08-13T14:50:00Z" w16du:dateUtc="2025-08-13T13:50:00Z">
        <w:r w:rsidR="00810247">
          <w:rPr>
            <w:rFonts w:ascii="Poppins" w:eastAsia="Arial" w:hAnsi="Poppins" w:cs="Poppins"/>
            <w:kern w:val="0"/>
            <w14:ligatures w14:val="none"/>
          </w:rPr>
          <w:t xml:space="preserve"> Owner</w:t>
        </w:r>
      </w:ins>
      <w:r w:rsidRPr="000E2A22">
        <w:rPr>
          <w:rFonts w:ascii="Poppins" w:eastAsia="Arial" w:hAnsi="Poppins" w:cs="Poppins"/>
          <w:kern w:val="0"/>
          <w14:ligatures w14:val="none"/>
        </w:rPr>
        <w:t xml:space="preserve"> availability and intentions </w:t>
      </w:r>
      <w:proofErr w:type="gramStart"/>
      <w:r w:rsidRPr="000E2A22">
        <w:rPr>
          <w:rFonts w:ascii="Poppins" w:eastAsia="Arial" w:hAnsi="Poppins" w:cs="Poppins"/>
          <w:kern w:val="0"/>
          <w14:ligatures w14:val="none"/>
        </w:rPr>
        <w:t>in order to</w:t>
      </w:r>
      <w:proofErr w:type="gramEnd"/>
      <w:r w:rsidRPr="000E2A22">
        <w:rPr>
          <w:rFonts w:ascii="Poppins" w:eastAsia="Arial" w:hAnsi="Poppins" w:cs="Poppins"/>
          <w:kern w:val="0"/>
          <w14:ligatures w14:val="none"/>
        </w:rPr>
        <w:t xml:space="preserve"> facilitate system operation in a severe space weather event.</w:t>
      </w:r>
    </w:p>
    <w:p w14:paraId="705B2C69" w14:textId="77777777" w:rsidR="000E2A22" w:rsidRPr="000E2A22" w:rsidRDefault="000E2A22" w:rsidP="000E2A22">
      <w:pPr>
        <w:spacing w:after="120" w:line="240" w:lineRule="auto"/>
        <w:rPr>
          <w:rFonts w:ascii="Poppins" w:eastAsia="Arial" w:hAnsi="Poppins" w:cs="Poppins"/>
          <w:kern w:val="0"/>
          <w14:ligatures w14:val="none"/>
        </w:rPr>
      </w:pPr>
      <w:r w:rsidRPr="000E2A22">
        <w:rPr>
          <w:rFonts w:ascii="Poppins" w:eastAsia="Arial" w:hAnsi="Poppins" w:cs="Poppins"/>
          <w:kern w:val="0"/>
          <w14:ligatures w14:val="none"/>
        </w:rPr>
        <w:t>Any anticipated impacts (or any associated risks) of severe space weather on the wider energy system are out of scope of this modification.</w:t>
      </w:r>
    </w:p>
    <w:p w14:paraId="207A23C0" w14:textId="77777777" w:rsidR="00C456C8" w:rsidRDefault="00C456C8" w:rsidP="00B03C23">
      <w:pPr>
        <w:tabs>
          <w:tab w:val="left" w:pos="2820"/>
        </w:tabs>
        <w:rPr>
          <w:rFonts w:ascii="Poppins" w:eastAsia="MS PGothic" w:hAnsi="Poppins" w:cs="Poppins"/>
          <w:b/>
          <w:bCs/>
          <w:color w:val="3F0730"/>
          <w:sz w:val="28"/>
          <w:szCs w:val="28"/>
        </w:rPr>
      </w:pPr>
    </w:p>
    <w:p w14:paraId="4E5C6568" w14:textId="7729FA74" w:rsidR="00F80ED2" w:rsidRPr="00C456C8" w:rsidRDefault="00F80ED2" w:rsidP="00B03C23">
      <w:pPr>
        <w:tabs>
          <w:tab w:val="left" w:pos="2820"/>
        </w:tabs>
        <w:rPr>
          <w:rFonts w:ascii="Poppins" w:eastAsia="Arial" w:hAnsi="Poppins" w:cs="Poppins"/>
          <w:u w:val="single"/>
        </w:rPr>
      </w:pPr>
      <w:r w:rsidRPr="00C456C8">
        <w:rPr>
          <w:rFonts w:ascii="Poppins" w:eastAsia="Arial" w:hAnsi="Poppins" w:cs="Poppins"/>
          <w:u w:val="single"/>
        </w:rPr>
        <w:t>Industry engagement</w:t>
      </w:r>
      <w:r w:rsidR="00C456C8" w:rsidRPr="00C456C8">
        <w:rPr>
          <w:rFonts w:ascii="Poppins" w:eastAsia="Arial" w:hAnsi="Poppins" w:cs="Poppins"/>
          <w:u w:val="single"/>
        </w:rPr>
        <w:t xml:space="preserve"> and feedback</w:t>
      </w:r>
    </w:p>
    <w:p w14:paraId="694C6DD5" w14:textId="3E43E95D" w:rsidR="00B03C23" w:rsidRPr="00B03C23" w:rsidRDefault="00B03C23" w:rsidP="00B03C23">
      <w:pPr>
        <w:tabs>
          <w:tab w:val="left" w:pos="2820"/>
        </w:tabs>
        <w:rPr>
          <w:rFonts w:ascii="Poppins" w:eastAsia="Arial" w:hAnsi="Poppins" w:cs="Poppins"/>
        </w:rPr>
      </w:pPr>
      <w:r w:rsidRPr="00B03C23">
        <w:rPr>
          <w:rFonts w:ascii="Poppins" w:eastAsia="Arial" w:hAnsi="Poppins" w:cs="Poppins"/>
        </w:rPr>
        <w:lastRenderedPageBreak/>
        <w:t>NESO have been engaging with industry over the last 12 months via the Space Weather Sub-group and more recently via the Space Weather Industry Protocol Workgroup on examining issues associated with space weather.</w:t>
      </w:r>
    </w:p>
    <w:p w14:paraId="341E6809" w14:textId="3E08C735" w:rsidR="00B03C23" w:rsidRPr="00B03C23" w:rsidRDefault="00B03C23" w:rsidP="00B03C23">
      <w:pPr>
        <w:tabs>
          <w:tab w:val="left" w:pos="2820"/>
        </w:tabs>
        <w:rPr>
          <w:rFonts w:ascii="Poppins" w:eastAsia="Arial" w:hAnsi="Poppins" w:cs="Poppins"/>
        </w:rPr>
      </w:pPr>
      <w:r w:rsidRPr="00B03C23">
        <w:rPr>
          <w:rFonts w:ascii="Poppins" w:eastAsia="Arial" w:hAnsi="Poppins" w:cs="Poppins"/>
        </w:rPr>
        <w:t xml:space="preserve">It was through discussions in this Workgroup that the risk to system stability was identified. This proposed Grid Code modification has been discussed in the SWIP Workgroup and received the full support of stakeholders </w:t>
      </w:r>
      <w:r w:rsidR="00013AC7">
        <w:rPr>
          <w:rFonts w:ascii="Poppins" w:eastAsia="Arial" w:hAnsi="Poppins" w:cs="Poppins"/>
        </w:rPr>
        <w:t>including</w:t>
      </w:r>
      <w:r w:rsidRPr="00B03C23">
        <w:rPr>
          <w:rFonts w:ascii="Poppins" w:eastAsia="Arial" w:hAnsi="Poppins" w:cs="Poppins"/>
        </w:rPr>
        <w:t xml:space="preserve"> EDF, SSE Generation, National Grid Ventures, National Grid Electricity Distribution, Electricity Networks Association, Northern PowerGrid, NESO and DESNZ. </w:t>
      </w:r>
    </w:p>
    <w:p w14:paraId="0D89EB14" w14:textId="77777777" w:rsidR="00B03C23" w:rsidRPr="00B03C23" w:rsidRDefault="00B03C23" w:rsidP="00B03C23">
      <w:pPr>
        <w:tabs>
          <w:tab w:val="left" w:pos="2820"/>
        </w:tabs>
        <w:rPr>
          <w:rFonts w:ascii="Poppins" w:eastAsia="Arial" w:hAnsi="Poppins" w:cs="Poppins"/>
        </w:rPr>
      </w:pPr>
      <w:r w:rsidRPr="00B03C23">
        <w:rPr>
          <w:rFonts w:ascii="Poppins" w:eastAsia="Arial" w:hAnsi="Poppins" w:cs="Poppins"/>
        </w:rPr>
        <w:t>An outline of this proposal was presented to the July Grid Code Development Forum to gain stakeholder feedback.</w:t>
      </w:r>
    </w:p>
    <w:p w14:paraId="7F0C0E84" w14:textId="77B435B3" w:rsidR="00B03C23" w:rsidRPr="00B03C23" w:rsidRDefault="00B03C23" w:rsidP="00B03C23">
      <w:pPr>
        <w:tabs>
          <w:tab w:val="left" w:pos="2820"/>
        </w:tabs>
        <w:spacing w:after="0" w:line="240" w:lineRule="auto"/>
        <w:rPr>
          <w:rFonts w:ascii="Poppins" w:eastAsia="Arial" w:hAnsi="Poppins" w:cs="Poppins"/>
        </w:rPr>
      </w:pPr>
      <w:r w:rsidRPr="00B03C23">
        <w:rPr>
          <w:rFonts w:ascii="Poppins" w:eastAsia="Arial" w:hAnsi="Poppins" w:cs="Poppins"/>
        </w:rPr>
        <w:t>In addition</w:t>
      </w:r>
      <w:r w:rsidR="000C214E">
        <w:rPr>
          <w:rFonts w:ascii="Poppins" w:eastAsia="Arial" w:hAnsi="Poppins" w:cs="Poppins"/>
        </w:rPr>
        <w:t>,</w:t>
      </w:r>
      <w:r w:rsidRPr="00B03C23">
        <w:rPr>
          <w:rFonts w:ascii="Poppins" w:eastAsia="Arial" w:hAnsi="Poppins" w:cs="Poppins"/>
        </w:rPr>
        <w:t xml:space="preserve"> NESO has provided space weather awareness updates to the Operational Transparency Forum, the latest of which was on 25</w:t>
      </w:r>
      <w:r w:rsidRPr="00B03C23">
        <w:rPr>
          <w:rFonts w:ascii="Poppins" w:eastAsia="Arial" w:hAnsi="Poppins" w:cs="Poppins"/>
          <w:vertAlign w:val="superscript"/>
        </w:rPr>
        <w:t>th</w:t>
      </w:r>
      <w:r w:rsidRPr="00B03C23">
        <w:rPr>
          <w:rFonts w:ascii="Poppins" w:eastAsia="Arial" w:hAnsi="Poppins" w:cs="Poppins"/>
        </w:rPr>
        <w:t xml:space="preserve"> June 2025 (</w:t>
      </w:r>
      <w:hyperlink r:id="rId23">
        <w:r w:rsidRPr="00B03C23">
          <w:rPr>
            <w:rFonts w:ascii="Poppins" w:eastAsia="Arial" w:hAnsi="Poppins" w:cs="Poppins"/>
            <w:color w:val="000000"/>
            <w:u w:val="single"/>
          </w:rPr>
          <w:t>PowerPoint Presentation</w:t>
        </w:r>
      </w:hyperlink>
      <w:r w:rsidRPr="00B03C23">
        <w:rPr>
          <w:rFonts w:ascii="Poppins" w:eastAsia="Arial" w:hAnsi="Poppins" w:cs="Poppins"/>
          <w:color w:val="E938BC"/>
        </w:rPr>
        <w:t xml:space="preserve"> </w:t>
      </w:r>
      <w:r w:rsidRPr="00B03C23">
        <w:rPr>
          <w:rFonts w:ascii="Poppins" w:eastAsia="Arial" w:hAnsi="Poppins" w:cs="Poppins"/>
        </w:rPr>
        <w:t>slides 13-25.)</w:t>
      </w:r>
    </w:p>
    <w:p w14:paraId="5E1A3BFF" w14:textId="77777777" w:rsidR="00BC6D15" w:rsidRDefault="00BC6D15" w:rsidP="3B496362">
      <w:pPr>
        <w:jc w:val="both"/>
        <w:rPr>
          <w:rFonts w:ascii="Poppins" w:hAnsi="Poppins" w:cs="Poppins"/>
          <w:i/>
          <w:color w:val="00B050"/>
        </w:rPr>
      </w:pPr>
    </w:p>
    <w:p w14:paraId="7CF7D9B3" w14:textId="77777777" w:rsidR="005D6DA1" w:rsidRPr="005D6DA1" w:rsidRDefault="005D6DA1" w:rsidP="005D6DA1">
      <w:pPr>
        <w:rPr>
          <w:rFonts w:ascii="Poppins" w:hAnsi="Poppins" w:cs="Poppins"/>
          <w:b/>
          <w:bCs/>
          <w:color w:val="3F0731"/>
          <w:sz w:val="24"/>
          <w:szCs w:val="24"/>
        </w:rPr>
      </w:pPr>
      <w:r w:rsidRPr="005D6DA1">
        <w:rPr>
          <w:rFonts w:ascii="Poppins" w:hAnsi="Poppins" w:cs="Poppins"/>
          <w:b/>
          <w:bCs/>
          <w:color w:val="3F0731"/>
          <w:sz w:val="24"/>
          <w:szCs w:val="24"/>
        </w:rPr>
        <w:t>Draft legal text</w:t>
      </w:r>
    </w:p>
    <w:p w14:paraId="417C8929" w14:textId="138F569C" w:rsidR="00BA6210" w:rsidRDefault="00A47B36" w:rsidP="005D6DA1">
      <w:pPr>
        <w:pStyle w:val="ListParagraph"/>
        <w:keepLines/>
        <w:widowControl w:val="0"/>
        <w:tabs>
          <w:tab w:val="left" w:pos="1418"/>
        </w:tabs>
        <w:spacing w:line="264" w:lineRule="auto"/>
        <w:ind w:left="0"/>
        <w:rPr>
          <w:rFonts w:ascii="Poppins" w:hAnsi="Poppins" w:cs="Poppins"/>
          <w:color w:val="000000"/>
        </w:rPr>
      </w:pPr>
      <w:r>
        <w:rPr>
          <w:rFonts w:ascii="Poppins" w:hAnsi="Poppins" w:cs="Poppins"/>
          <w:color w:val="000000"/>
        </w:rPr>
        <w:t>Amendments have currently been proposed to the following sections of the Grid Code:</w:t>
      </w:r>
    </w:p>
    <w:p w14:paraId="2BD7BA56" w14:textId="6E7B6E66" w:rsidR="00A47B36" w:rsidRDefault="00A47B36" w:rsidP="00A47B36">
      <w:pPr>
        <w:pStyle w:val="ListParagraph"/>
        <w:keepLines/>
        <w:widowControl w:val="0"/>
        <w:numPr>
          <w:ilvl w:val="0"/>
          <w:numId w:val="26"/>
        </w:numPr>
        <w:tabs>
          <w:tab w:val="left" w:pos="1418"/>
        </w:tabs>
        <w:spacing w:line="264" w:lineRule="auto"/>
        <w:rPr>
          <w:rFonts w:ascii="Poppins" w:hAnsi="Poppins" w:cs="Poppins"/>
          <w:color w:val="000000"/>
        </w:rPr>
      </w:pPr>
      <w:r>
        <w:rPr>
          <w:rFonts w:ascii="Poppins" w:hAnsi="Poppins" w:cs="Poppins"/>
          <w:color w:val="000000"/>
        </w:rPr>
        <w:t xml:space="preserve">Glossary and </w:t>
      </w:r>
      <w:r w:rsidR="007505D0">
        <w:rPr>
          <w:rFonts w:ascii="Poppins" w:hAnsi="Poppins" w:cs="Poppins"/>
          <w:color w:val="000000"/>
        </w:rPr>
        <w:t>Definitions</w:t>
      </w:r>
    </w:p>
    <w:p w14:paraId="1475C537" w14:textId="27AD87FA" w:rsidR="007505D0" w:rsidRDefault="007505D0" w:rsidP="00A47B36">
      <w:pPr>
        <w:pStyle w:val="ListParagraph"/>
        <w:keepLines/>
        <w:widowControl w:val="0"/>
        <w:numPr>
          <w:ilvl w:val="0"/>
          <w:numId w:val="26"/>
        </w:numPr>
        <w:tabs>
          <w:tab w:val="left" w:pos="1418"/>
        </w:tabs>
        <w:spacing w:line="264" w:lineRule="auto"/>
        <w:rPr>
          <w:rFonts w:ascii="Poppins" w:hAnsi="Poppins" w:cs="Poppins"/>
          <w:color w:val="000000"/>
        </w:rPr>
      </w:pPr>
      <w:r>
        <w:rPr>
          <w:rFonts w:ascii="Poppins" w:hAnsi="Poppins" w:cs="Poppins"/>
          <w:color w:val="000000"/>
        </w:rPr>
        <w:t>Operating Code 2 (OC2)</w:t>
      </w:r>
    </w:p>
    <w:p w14:paraId="3553557D" w14:textId="785063CA" w:rsidR="0068303B" w:rsidRDefault="007505D0" w:rsidP="0068303B">
      <w:pPr>
        <w:pStyle w:val="ListParagraph"/>
        <w:keepLines/>
        <w:widowControl w:val="0"/>
        <w:numPr>
          <w:ilvl w:val="0"/>
          <w:numId w:val="26"/>
        </w:numPr>
        <w:tabs>
          <w:tab w:val="left" w:pos="1418"/>
        </w:tabs>
        <w:spacing w:line="264" w:lineRule="auto"/>
        <w:rPr>
          <w:rFonts w:ascii="Poppins" w:hAnsi="Poppins" w:cs="Poppins"/>
          <w:color w:val="000000"/>
        </w:rPr>
      </w:pPr>
      <w:r>
        <w:rPr>
          <w:rFonts w:ascii="Poppins" w:hAnsi="Poppins" w:cs="Poppins"/>
          <w:color w:val="000000"/>
        </w:rPr>
        <w:t>Operating Code 7 (OC7)</w:t>
      </w:r>
    </w:p>
    <w:p w14:paraId="1117D1CB" w14:textId="77777777" w:rsidR="0068303B" w:rsidRPr="0068303B" w:rsidRDefault="0068303B" w:rsidP="0068303B">
      <w:pPr>
        <w:pStyle w:val="ListParagraph"/>
        <w:keepLines/>
        <w:widowControl w:val="0"/>
        <w:tabs>
          <w:tab w:val="left" w:pos="1418"/>
        </w:tabs>
        <w:spacing w:line="264" w:lineRule="auto"/>
        <w:rPr>
          <w:rFonts w:ascii="Poppins" w:hAnsi="Poppins" w:cs="Poppins"/>
          <w:color w:val="000000"/>
        </w:rPr>
      </w:pPr>
    </w:p>
    <w:p w14:paraId="2911EC6F" w14:textId="63389D94" w:rsidR="00AD2A41" w:rsidRPr="0068303B" w:rsidRDefault="005D6DA1" w:rsidP="005D6DA1">
      <w:pPr>
        <w:pStyle w:val="ListParagraph"/>
        <w:keepLines/>
        <w:widowControl w:val="0"/>
        <w:tabs>
          <w:tab w:val="left" w:pos="1418"/>
        </w:tabs>
        <w:spacing w:line="264" w:lineRule="auto"/>
        <w:ind w:left="0"/>
        <w:rPr>
          <w:rFonts w:ascii="Poppins" w:hAnsi="Poppins" w:cs="Poppins"/>
          <w:color w:val="000000"/>
        </w:rPr>
      </w:pPr>
      <w:r w:rsidRPr="0068303B">
        <w:rPr>
          <w:rFonts w:ascii="Poppins" w:hAnsi="Poppins" w:cs="Poppins"/>
          <w:color w:val="000000"/>
        </w:rPr>
        <w:t xml:space="preserve">The draft legal text for this change can be found in </w:t>
      </w:r>
      <w:r w:rsidRPr="0068303B">
        <w:rPr>
          <w:rFonts w:ascii="Poppins" w:hAnsi="Poppins" w:cs="Poppins"/>
          <w:b/>
          <w:bCs/>
          <w:color w:val="000000"/>
          <w:highlight w:val="yellow"/>
        </w:rPr>
        <w:t xml:space="preserve">Annex </w:t>
      </w:r>
      <w:r w:rsidR="00CB53C5">
        <w:rPr>
          <w:rFonts w:ascii="Poppins" w:hAnsi="Poppins" w:cs="Poppins"/>
          <w:b/>
          <w:bCs/>
          <w:color w:val="000000"/>
          <w:highlight w:val="yellow"/>
        </w:rPr>
        <w:t>05</w:t>
      </w:r>
      <w:r w:rsidRPr="0068303B">
        <w:rPr>
          <w:rFonts w:ascii="Poppins" w:hAnsi="Poppins" w:cs="Poppins"/>
          <w:color w:val="000000"/>
          <w:highlight w:val="yellow"/>
        </w:rPr>
        <w:t>.</w:t>
      </w:r>
    </w:p>
    <w:p w14:paraId="101DB47E" w14:textId="77777777" w:rsidR="00BA6210" w:rsidRDefault="00BA6210" w:rsidP="005D6DA1">
      <w:pPr>
        <w:pStyle w:val="ListParagraph"/>
        <w:keepLines/>
        <w:widowControl w:val="0"/>
        <w:tabs>
          <w:tab w:val="left" w:pos="1418"/>
        </w:tabs>
        <w:spacing w:line="264" w:lineRule="auto"/>
        <w:ind w:left="0"/>
        <w:rPr>
          <w:rFonts w:ascii="Poppins" w:hAnsi="Poppins" w:cs="Poppins"/>
          <w:color w:val="000000"/>
          <w:highlight w:val="yellow"/>
        </w:rPr>
      </w:pPr>
    </w:p>
    <w:p w14:paraId="4D81AC2B" w14:textId="77777777" w:rsidR="00CA0621" w:rsidRPr="00DE2E99" w:rsidRDefault="00CA0621" w:rsidP="00CA0621">
      <w:pPr>
        <w:pStyle w:val="CA6"/>
        <w:shd w:val="clear" w:color="auto" w:fill="3F0731"/>
        <w:rPr>
          <w:rFonts w:ascii="Poppins" w:hAnsi="Poppins" w:cs="Poppins"/>
        </w:rPr>
      </w:pPr>
      <w:bookmarkStart w:id="186" w:name="_Toc205441570"/>
      <w:r w:rsidRPr="00DE2E99">
        <w:rPr>
          <w:rFonts w:ascii="Poppins" w:hAnsi="Poppins" w:cs="Poppins"/>
        </w:rPr>
        <w:t>What is the impact of this change?</w:t>
      </w:r>
      <w:bookmarkEnd w:id="186"/>
    </w:p>
    <w:p w14:paraId="06F71E33" w14:textId="491D20E0" w:rsidR="0081757A" w:rsidRPr="0081757A" w:rsidRDefault="0081757A" w:rsidP="0081757A">
      <w:pPr>
        <w:tabs>
          <w:tab w:val="left" w:pos="2820"/>
        </w:tabs>
        <w:rPr>
          <w:rFonts w:ascii="Poppins" w:eastAsia="Arial" w:hAnsi="Poppins" w:cs="Poppins"/>
        </w:rPr>
      </w:pPr>
      <w:r w:rsidRPr="0081757A">
        <w:rPr>
          <w:rFonts w:ascii="Poppins" w:eastAsia="Arial" w:hAnsi="Poppins" w:cs="Poppins"/>
        </w:rPr>
        <w:t>The proposal will obligate Generators and Interconnector</w:t>
      </w:r>
      <w:r w:rsidR="00A0732F">
        <w:rPr>
          <w:rFonts w:ascii="Poppins" w:eastAsia="Arial" w:hAnsi="Poppins" w:cs="Poppins"/>
        </w:rPr>
        <w:t xml:space="preserve"> Owners</w:t>
      </w:r>
      <w:del w:id="187" w:author="Claire Goult [NESO]" w:date="2025-08-13T15:13:00Z" w16du:dateUtc="2025-08-13T14:13:00Z">
        <w:r w:rsidRPr="0081757A" w:rsidDel="00385316">
          <w:rPr>
            <w:rFonts w:ascii="Poppins" w:eastAsia="Arial" w:hAnsi="Poppins" w:cs="Poppins"/>
          </w:rPr>
          <w:delText xml:space="preserve"> </w:delText>
        </w:r>
      </w:del>
      <w:r w:rsidR="00255828">
        <w:rPr>
          <w:rStyle w:val="FootnoteReference"/>
          <w:rFonts w:ascii="Poppins" w:eastAsia="Arial" w:hAnsi="Poppins" w:cs="Poppins"/>
        </w:rPr>
        <w:footnoteReference w:id="4"/>
      </w:r>
      <w:ins w:id="188" w:author="Claire Goult [NESO]" w:date="2025-08-13T15:13:00Z" w16du:dateUtc="2025-08-13T14:13:00Z">
        <w:r w:rsidR="003C68D4">
          <w:rPr>
            <w:rFonts w:ascii="Poppins" w:eastAsia="Arial" w:hAnsi="Poppins" w:cs="Poppins"/>
          </w:rPr>
          <w:t xml:space="preserve"> </w:t>
        </w:r>
      </w:ins>
      <w:r w:rsidRPr="0081757A">
        <w:rPr>
          <w:rFonts w:ascii="Poppins" w:eastAsia="Arial" w:hAnsi="Poppins" w:cs="Poppins"/>
        </w:rPr>
        <w:t>to issue a ‘Space Weather Out</w:t>
      </w:r>
      <w:r w:rsidR="00A0157B">
        <w:rPr>
          <w:rFonts w:ascii="Poppins" w:eastAsia="Arial" w:hAnsi="Poppins" w:cs="Poppins"/>
        </w:rPr>
        <w:t xml:space="preserve">put </w:t>
      </w:r>
      <w:r w:rsidR="009F4670">
        <w:rPr>
          <w:rFonts w:ascii="Poppins" w:eastAsia="Arial" w:hAnsi="Poppins" w:cs="Poppins"/>
        </w:rPr>
        <w:t>Usable</w:t>
      </w:r>
      <w:r w:rsidRPr="0081757A">
        <w:rPr>
          <w:rFonts w:ascii="Poppins" w:eastAsia="Arial" w:hAnsi="Poppins" w:cs="Poppins"/>
        </w:rPr>
        <w:t xml:space="preserve"> Declaration’ to NESO (and advise the market, via their REMIT / information submissions), setting out their anticipated availability during and after a severe space weather event, following a space weather Notification being issued by NESO. </w:t>
      </w:r>
      <w:r w:rsidRPr="0081757A">
        <w:rPr>
          <w:rFonts w:ascii="Times New Roman" w:eastAsia="Arial" w:hAnsi="Times New Roman" w:cs="Times New Roman"/>
        </w:rPr>
        <w:t>​</w:t>
      </w:r>
      <w:r w:rsidRPr="0081757A">
        <w:rPr>
          <w:rFonts w:ascii="Poppins" w:eastAsia="Arial" w:hAnsi="Poppins" w:cs="Poppins"/>
        </w:rPr>
        <w:t xml:space="preserve">It is aimed at providing greater visibility for NESO of the operational status of key assets </w:t>
      </w:r>
      <w:r w:rsidR="004F5D92">
        <w:rPr>
          <w:rFonts w:ascii="Poppins" w:eastAsia="Arial" w:hAnsi="Poppins" w:cs="Poppins"/>
        </w:rPr>
        <w:t>in the event</w:t>
      </w:r>
      <w:r w:rsidR="00911AFE">
        <w:rPr>
          <w:rFonts w:ascii="Poppins" w:eastAsia="Arial" w:hAnsi="Poppins" w:cs="Poppins"/>
        </w:rPr>
        <w:t xml:space="preserve"> of a</w:t>
      </w:r>
      <w:r w:rsidRPr="0081757A">
        <w:rPr>
          <w:rFonts w:ascii="Poppins" w:eastAsia="Arial" w:hAnsi="Poppins" w:cs="Poppins"/>
        </w:rPr>
        <w:t xml:space="preserve"> severe space weather event. This will support NESO in managing scenarios that have the potential to lead to a shortfall in electricity supply or instability of the GB electricity system.</w:t>
      </w:r>
    </w:p>
    <w:p w14:paraId="514E2D85" w14:textId="4FC1B080" w:rsidR="0081757A" w:rsidRPr="0081757A" w:rsidRDefault="0081757A" w:rsidP="0081757A">
      <w:pPr>
        <w:tabs>
          <w:tab w:val="left" w:pos="2820"/>
        </w:tabs>
        <w:rPr>
          <w:rFonts w:ascii="Poppins" w:eastAsia="Arial" w:hAnsi="Poppins" w:cs="Poppins"/>
        </w:rPr>
      </w:pPr>
      <w:r w:rsidRPr="0081757A">
        <w:rPr>
          <w:rFonts w:ascii="Poppins" w:eastAsia="Arial" w:hAnsi="Poppins" w:cs="Poppins"/>
        </w:rPr>
        <w:lastRenderedPageBreak/>
        <w:t>Network Operators</w:t>
      </w:r>
      <w:del w:id="189" w:author="Claire Goult [NESO]" w:date="2025-08-13T15:13:00Z" w16du:dateUtc="2025-08-13T14:13:00Z">
        <w:r w:rsidRPr="0081757A" w:rsidDel="002D0E31">
          <w:rPr>
            <w:rFonts w:ascii="Poppins" w:eastAsia="Arial" w:hAnsi="Poppins" w:cs="Poppins"/>
          </w:rPr>
          <w:delText xml:space="preserve"> </w:delText>
        </w:r>
      </w:del>
      <w:r w:rsidR="000236F2">
        <w:rPr>
          <w:rStyle w:val="FootnoteReference"/>
          <w:rFonts w:ascii="Poppins" w:eastAsia="Arial" w:hAnsi="Poppins" w:cs="Poppins"/>
        </w:rPr>
        <w:footnoteReference w:id="5"/>
      </w:r>
      <w:ins w:id="190" w:author="Claire Goult [NESO]" w:date="2025-08-13T15:13:00Z" w16du:dateUtc="2025-08-13T14:13:00Z">
        <w:r w:rsidR="002D0E31">
          <w:rPr>
            <w:rFonts w:ascii="Poppins" w:eastAsia="Arial" w:hAnsi="Poppins" w:cs="Poppins"/>
          </w:rPr>
          <w:t xml:space="preserve"> </w:t>
        </w:r>
      </w:ins>
      <w:r w:rsidRPr="0081757A">
        <w:rPr>
          <w:rFonts w:ascii="Poppins" w:eastAsia="Arial" w:hAnsi="Poppins" w:cs="Poppins"/>
        </w:rPr>
        <w:t xml:space="preserve">may need to inform NESO via a </w:t>
      </w:r>
      <w:r w:rsidR="003550F6">
        <w:rPr>
          <w:rFonts w:ascii="Poppins" w:eastAsia="Arial" w:hAnsi="Poppins" w:cs="Poppins"/>
        </w:rPr>
        <w:t>‘</w:t>
      </w:r>
      <w:r w:rsidRPr="0081757A">
        <w:rPr>
          <w:rFonts w:ascii="Poppins" w:eastAsia="Arial" w:hAnsi="Poppins" w:cs="Poppins"/>
        </w:rPr>
        <w:t>Space Weather Outcome Statement</w:t>
      </w:r>
      <w:r w:rsidR="003550F6">
        <w:rPr>
          <w:rFonts w:ascii="Poppins" w:eastAsia="Arial" w:hAnsi="Poppins" w:cs="Poppins"/>
        </w:rPr>
        <w:t>’</w:t>
      </w:r>
      <w:r w:rsidRPr="0081757A">
        <w:rPr>
          <w:rFonts w:ascii="Poppins" w:eastAsia="Arial" w:hAnsi="Poppins" w:cs="Poppins"/>
        </w:rPr>
        <w:t xml:space="preserve"> if their assets have experienced impacts </w:t>
      </w:r>
      <w:proofErr w:type="gramStart"/>
      <w:r w:rsidRPr="0081757A">
        <w:rPr>
          <w:rFonts w:ascii="Poppins" w:eastAsia="Arial" w:hAnsi="Poppins" w:cs="Poppins"/>
        </w:rPr>
        <w:t>as a result of</w:t>
      </w:r>
      <w:proofErr w:type="gramEnd"/>
      <w:r w:rsidRPr="0081757A">
        <w:rPr>
          <w:rFonts w:ascii="Poppins" w:eastAsia="Arial" w:hAnsi="Poppins" w:cs="Poppins"/>
        </w:rPr>
        <w:t xml:space="preserve"> Space Weather.</w:t>
      </w:r>
    </w:p>
    <w:p w14:paraId="23360D6B" w14:textId="11B1C14A" w:rsidR="00102C85" w:rsidRPr="005D0215" w:rsidRDefault="00102C85" w:rsidP="005D0215">
      <w:pPr>
        <w:pStyle w:val="Heading2"/>
        <w:rPr>
          <w:rFonts w:ascii="Poppins" w:hAnsi="Poppins" w:cs="Poppins"/>
        </w:rPr>
      </w:pPr>
      <w:bookmarkStart w:id="191" w:name="_Toc205441571"/>
      <w:bookmarkStart w:id="192" w:name="_Toc200102584"/>
      <w:r>
        <w:rPr>
          <w:rFonts w:ascii="Poppins" w:hAnsi="Poppins" w:cs="Poppins"/>
        </w:rPr>
        <w:t xml:space="preserve">Original </w:t>
      </w:r>
      <w:r w:rsidRPr="00DE2E99">
        <w:rPr>
          <w:rFonts w:ascii="Poppins" w:hAnsi="Poppins" w:cs="Poppins"/>
        </w:rPr>
        <w:t>Proposer’s assessment against Code Objectives</w:t>
      </w:r>
      <w:bookmarkEnd w:id="191"/>
      <w:r>
        <w:rPr>
          <w:rFonts w:ascii="Poppins" w:hAnsi="Poppins" w:cs="Poppins"/>
        </w:rPr>
        <w:t xml:space="preserve"> </w:t>
      </w:r>
      <w:r w:rsidRPr="00DE2E99">
        <w:rPr>
          <w:rFonts w:ascii="Poppins" w:hAnsi="Poppins" w:cs="Poppins"/>
        </w:rPr>
        <w:t xml:space="preserve"> </w:t>
      </w:r>
      <w:bookmarkEnd w:id="192"/>
    </w:p>
    <w:tbl>
      <w:tblPr>
        <w:tblStyle w:val="GridTable4-Accent11"/>
        <w:tblW w:w="9480" w:type="dxa"/>
        <w:tblLook w:val="06A0" w:firstRow="1" w:lastRow="0" w:firstColumn="1" w:lastColumn="0" w:noHBand="1" w:noVBand="1"/>
      </w:tblPr>
      <w:tblGrid>
        <w:gridCol w:w="6465"/>
        <w:gridCol w:w="3015"/>
      </w:tblGrid>
      <w:tr w:rsidR="00C4211E" w:rsidRPr="00C4211E" w14:paraId="63AE47A4" w14:textId="77777777" w:rsidTr="00C4211E">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3B9BD104" w14:textId="77777777" w:rsidR="00C4211E" w:rsidRPr="00C4211E" w:rsidRDefault="00C4211E" w:rsidP="00C4211E">
            <w:pPr>
              <w:tabs>
                <w:tab w:val="left" w:pos="2820"/>
              </w:tabs>
              <w:outlineLvl w:val="1"/>
              <w:rPr>
                <w:rFonts w:ascii="Poppins" w:eastAsia="Arial" w:hAnsi="Poppins" w:cs="Poppins"/>
              </w:rPr>
            </w:pPr>
            <w:bookmarkStart w:id="193" w:name="_Toc178763833"/>
            <w:bookmarkStart w:id="194" w:name="_Toc203397316"/>
            <w:bookmarkStart w:id="195" w:name="_Toc205441572"/>
            <w:r w:rsidRPr="00C4211E">
              <w:rPr>
                <w:rFonts w:ascii="Poppins" w:eastAsia="Arial" w:hAnsi="Poppins" w:cs="Poppins"/>
              </w:rPr>
              <w:t>Proposer’s assessment against Grid Code Objectives</w:t>
            </w:r>
            <w:bookmarkEnd w:id="193"/>
            <w:bookmarkEnd w:id="194"/>
            <w:bookmarkEnd w:id="195"/>
            <w:r w:rsidRPr="00C4211E">
              <w:rPr>
                <w:rFonts w:ascii="Poppins" w:eastAsia="Arial" w:hAnsi="Poppins" w:cs="Poppins"/>
              </w:rPr>
              <w:t>   </w:t>
            </w:r>
          </w:p>
        </w:tc>
      </w:tr>
      <w:tr w:rsidR="00C4211E" w:rsidRPr="00C4211E" w14:paraId="288DA25B"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2FFF3978" w14:textId="77777777" w:rsidR="00C4211E" w:rsidRPr="00C4211E" w:rsidRDefault="00C4211E" w:rsidP="00C4211E">
            <w:pPr>
              <w:tabs>
                <w:tab w:val="left" w:pos="2820"/>
              </w:tabs>
              <w:rPr>
                <w:rFonts w:ascii="Poppins" w:eastAsia="Arial" w:hAnsi="Poppins" w:cs="Poppins"/>
              </w:rPr>
            </w:pPr>
            <w:r w:rsidRPr="00C4211E">
              <w:rPr>
                <w:rFonts w:ascii="Poppins" w:eastAsia="Arial" w:hAnsi="Poppins" w:cs="Poppins"/>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6D4C70BB" w14:textId="77777777" w:rsidR="00C4211E" w:rsidRPr="00C4211E" w:rsidRDefault="00C4211E" w:rsidP="00C4211E">
            <w:pPr>
              <w:tabs>
                <w:tab w:val="left" w:pos="2820"/>
              </w:tabs>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r w:rsidRPr="00C4211E">
              <w:rPr>
                <w:rFonts w:ascii="Poppins" w:eastAsia="Arial" w:hAnsi="Poppins" w:cs="Poppins"/>
                <w:b/>
                <w:bCs/>
              </w:rPr>
              <w:t>Identified impact</w:t>
            </w:r>
            <w:r w:rsidRPr="00C4211E">
              <w:rPr>
                <w:rFonts w:ascii="Poppins" w:eastAsia="Arial" w:hAnsi="Poppins" w:cs="Poppins"/>
              </w:rPr>
              <w:t> </w:t>
            </w:r>
          </w:p>
        </w:tc>
      </w:tr>
      <w:tr w:rsidR="00C4211E" w:rsidRPr="00C4211E" w14:paraId="0B9C4D10"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5C9A509A"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kern w:val="0"/>
                <w14:ligatures w14:val="none"/>
              </w:rPr>
              <w:t>(i) To permit the development, maintenance and operation of an efficient, coordinated and economical system for the transmission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534462843"/>
              <w:placeholder>
                <w:docPart w:val="14BAEF9648BE4C13B472BFCBA25A5E42"/>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27131217"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Positive</w:t>
                </w:r>
              </w:p>
            </w:sdtContent>
          </w:sdt>
          <w:p w14:paraId="21A9D6A5"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C4211E">
              <w:rPr>
                <w:rFonts w:ascii="Poppins" w:eastAsia="Arial" w:hAnsi="Poppins" w:cs="Poppins"/>
                <w:kern w:val="0"/>
                <w14:ligatures w14:val="none"/>
              </w:rPr>
              <w:t>The timely provision of critical operational information related to a space weather event will enable NESO to operate the system if this situation arises.</w:t>
            </w:r>
          </w:p>
        </w:tc>
      </w:tr>
      <w:tr w:rsidR="00C4211E" w:rsidRPr="00C4211E" w14:paraId="3B458ABC"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06451F7B" w14:textId="77777777" w:rsidR="00C4211E" w:rsidRPr="00C4211E" w:rsidRDefault="00C4211E" w:rsidP="00C4211E">
            <w:pPr>
              <w:spacing w:after="0" w:line="240" w:lineRule="auto"/>
              <w:rPr>
                <w:rFonts w:ascii="Poppins" w:eastAsia="Arial" w:hAnsi="Poppins" w:cs="Poppins"/>
                <w:kern w:val="0"/>
                <w14:ligatures w14:val="none"/>
              </w:rPr>
            </w:pPr>
            <w:r w:rsidRPr="00C4211E">
              <w:rPr>
                <w:rFonts w:ascii="Poppins" w:eastAsia="Arial" w:hAnsi="Poppins" w:cs="Poppins"/>
                <w:b w:val="0"/>
                <w:bCs w:val="0"/>
                <w:kern w:val="0"/>
                <w14:ligatures w14:val="none"/>
              </w:rPr>
              <w:t>(ii) Facilitating effective competition in the generation and supply of electricity (and without limiting the foregoing, to facilitate the national electricity transmission system being made available to persons authorised to supply or generate electricity on terms</w:t>
            </w:r>
            <w:r w:rsidRPr="00C4211E">
              <w:rPr>
                <w:rFonts w:ascii="Poppins" w:eastAsia="Arial" w:hAnsi="Poppins" w:cs="Poppins"/>
                <w:kern w:val="0"/>
                <w14:ligatures w14:val="none"/>
              </w:rPr>
              <w:t xml:space="preserve"> </w:t>
            </w:r>
            <w:r w:rsidRPr="00C4211E">
              <w:rPr>
                <w:rFonts w:ascii="Poppins" w:eastAsia="Arial" w:hAnsi="Poppins" w:cs="Poppins"/>
                <w:b w:val="0"/>
                <w:bCs w:val="0"/>
                <w:kern w:val="0"/>
                <w14:ligatures w14:val="none"/>
              </w:rPr>
              <w:t>which neither prevent nor restrict competition in the supply or generation of electricity);</w:t>
            </w:r>
            <w:r w:rsidRPr="00C4211E">
              <w:rPr>
                <w:rFonts w:ascii="Poppins" w:eastAsia="Arial" w:hAnsi="Poppins" w:cs="Poppins"/>
                <w:kern w:val="0"/>
                <w14:ligatures w14:val="none"/>
              </w:rPr>
              <w:t>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21199198"/>
              <w:placeholder>
                <w:docPart w:val="7188EC34D5574403BCE854FE859B9F96"/>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24D55BCC"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Positive</w:t>
                </w:r>
              </w:p>
            </w:sdtContent>
          </w:sdt>
          <w:p w14:paraId="282F57BC"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C4211E">
              <w:rPr>
                <w:rFonts w:ascii="Poppins" w:eastAsia="Arial" w:hAnsi="Poppins" w:cs="Poppins"/>
                <w:kern w:val="0"/>
                <w14:ligatures w14:val="none"/>
              </w:rPr>
              <w:t>Both NESO and market participants will be informed, in a timely manner, of the potential market situation if a space weather possible notification is issued.</w:t>
            </w:r>
          </w:p>
        </w:tc>
      </w:tr>
      <w:tr w:rsidR="00C4211E" w:rsidRPr="00C4211E" w14:paraId="480C25AF"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75E8140D" w14:textId="77777777" w:rsidR="00C4211E" w:rsidRPr="00C4211E" w:rsidRDefault="00C4211E" w:rsidP="00C4211E">
            <w:pPr>
              <w:spacing w:after="0"/>
              <w:rPr>
                <w:rFonts w:ascii="Poppins" w:eastAsia="Arial" w:hAnsi="Poppins" w:cs="Poppins"/>
                <w:b w:val="0"/>
                <w:bCs w:val="0"/>
                <w:kern w:val="0"/>
                <w:sz w:val="20"/>
                <w:szCs w:val="20"/>
                <w14:ligatures w14:val="none"/>
              </w:rPr>
            </w:pPr>
            <w:r w:rsidRPr="00C4211E">
              <w:rPr>
                <w:rFonts w:ascii="Poppins" w:eastAsia="Arial" w:hAnsi="Poppins" w:cs="Poppins"/>
                <w:b w:val="0"/>
                <w:bCs w:val="0"/>
                <w:kern w:val="0"/>
                <w14:ligatures w14:val="none"/>
              </w:rPr>
              <w:t>(iii) Subject to sub-paragraphs (i) and (ii), to promote the security and efficiency of the electricity generation, transmission and distribution systems in the national electricity transmission system operator area taken as a whole;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077403163"/>
              <w:placeholder>
                <w:docPart w:val="5E6FA77002C44374AFB3FB959B0605BD"/>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63563B0B"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Positive</w:t>
                </w:r>
              </w:p>
            </w:sdtContent>
          </w:sdt>
          <w:p w14:paraId="7E240CCE" w14:textId="08F7CADB" w:rsidR="00C4211E" w:rsidRPr="00C4211E" w:rsidRDefault="00C4211E" w:rsidP="00C4211E">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C4211E">
              <w:rPr>
                <w:rFonts w:ascii="Poppins" w:eastAsia="Arial" w:hAnsi="Poppins" w:cs="Poppins"/>
                <w:kern w:val="0"/>
                <w14:ligatures w14:val="none"/>
              </w:rPr>
              <w:t>The modification aims to ensure that NESO, for potentially critical operational reasons, has timely visibility of the intended positions of generators and interconnector</w:t>
            </w:r>
            <w:ins w:id="196" w:author="Claire Goult [NESO]" w:date="2025-08-13T14:50:00Z" w16du:dateUtc="2025-08-13T13:50:00Z">
              <w:r w:rsidR="00810247">
                <w:rPr>
                  <w:rFonts w:ascii="Poppins" w:eastAsia="Arial" w:hAnsi="Poppins" w:cs="Poppins"/>
                  <w:kern w:val="0"/>
                  <w14:ligatures w14:val="none"/>
                </w:rPr>
                <w:t xml:space="preserve"> Owner</w:t>
              </w:r>
            </w:ins>
            <w:r w:rsidRPr="00C4211E">
              <w:rPr>
                <w:rFonts w:ascii="Poppins" w:eastAsia="Arial" w:hAnsi="Poppins" w:cs="Poppins"/>
                <w:kern w:val="0"/>
                <w14:ligatures w14:val="none"/>
              </w:rPr>
              <w:t>s during a severe space weather event.</w:t>
            </w:r>
          </w:p>
        </w:tc>
      </w:tr>
      <w:tr w:rsidR="00C4211E" w:rsidRPr="00C4211E" w14:paraId="59DA641A"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50E8551"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kern w:val="0"/>
                <w14:ligatures w14:val="none"/>
              </w:rPr>
              <w:lastRenderedPageBreak/>
              <w:t>(iv) To efficiently discharge the obligations imposed upon the licensee by this license* and to comply with the Electricity Regulation and any relevant legally binding decisions of the European Commission and/or the Agency; and   </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Poppins" w:eastAsia="Arial" w:hAnsi="Poppins" w:cs="Poppins"/>
                <w:b/>
                <w:bCs/>
                <w:kern w:val="0"/>
                <w14:ligatures w14:val="none"/>
              </w:rPr>
              <w:alias w:val="Impact assessment"/>
              <w:tag w:val="Impact assessment"/>
              <w:id w:val="1774509250"/>
              <w:placeholder>
                <w:docPart w:val="127C4537C2314B5D96AB4C0F2B6417A5"/>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691D26A0"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Neutral</w:t>
                </w:r>
              </w:p>
            </w:sdtContent>
          </w:sdt>
          <w:p w14:paraId="1E5FBCCA"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p>
        </w:tc>
      </w:tr>
      <w:tr w:rsidR="00C4211E" w:rsidRPr="00C4211E" w14:paraId="42B9DB2E" w14:textId="77777777" w:rsidTr="00C421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auto"/>
              <w:right w:val="single" w:sz="4" w:space="0" w:color="3F0731"/>
            </w:tcBorders>
            <w:hideMark/>
          </w:tcPr>
          <w:p w14:paraId="2A3F27AB"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kern w:val="0"/>
                <w14:ligatures w14:val="none"/>
              </w:rPr>
              <w:t>(v) To promote efficiency in the implementation and administration of the Grid Code arrangements </w:t>
            </w:r>
          </w:p>
        </w:tc>
        <w:tc>
          <w:tcPr>
            <w:tcW w:w="3015" w:type="dxa"/>
            <w:tcBorders>
              <w:top w:val="single" w:sz="4" w:space="0" w:color="3F0731"/>
              <w:left w:val="single" w:sz="4" w:space="0" w:color="3F0731"/>
              <w:bottom w:val="single" w:sz="4" w:space="0" w:color="auto"/>
              <w:right w:val="single" w:sz="4" w:space="0" w:color="3F0731"/>
            </w:tcBorders>
            <w:hideMark/>
          </w:tcPr>
          <w:sdt>
            <w:sdtPr>
              <w:rPr>
                <w:rFonts w:ascii="Poppins" w:eastAsia="Arial" w:hAnsi="Poppins" w:cs="Poppins"/>
                <w:b/>
                <w:bCs/>
                <w:kern w:val="0"/>
                <w14:ligatures w14:val="none"/>
              </w:rPr>
              <w:alias w:val="Impact assessment"/>
              <w:tag w:val="Impact assessment"/>
              <w:id w:val="2038314749"/>
              <w:placeholder>
                <w:docPart w:val="9C756AD023A74DC3A6ED4EDBC02E392A"/>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53E18604"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r w:rsidRPr="00C4211E">
                  <w:rPr>
                    <w:rFonts w:ascii="Poppins" w:eastAsia="Arial" w:hAnsi="Poppins" w:cs="Poppins"/>
                    <w:b/>
                    <w:bCs/>
                    <w:kern w:val="0"/>
                    <w14:ligatures w14:val="none"/>
                  </w:rPr>
                  <w:t>Neutral</w:t>
                </w:r>
              </w:p>
            </w:sdtContent>
          </w:sdt>
          <w:p w14:paraId="0DDF1874" w14:textId="77777777" w:rsidR="00C4211E" w:rsidRPr="00C4211E" w:rsidRDefault="00C4211E" w:rsidP="00C4211E">
            <w:pPr>
              <w:spacing w:after="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bCs/>
                <w:kern w:val="0"/>
                <w14:ligatures w14:val="none"/>
              </w:rPr>
            </w:pPr>
          </w:p>
        </w:tc>
      </w:tr>
      <w:tr w:rsidR="00C4211E" w:rsidRPr="00C4211E" w14:paraId="5D2F8223" w14:textId="77777777">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nil"/>
              <w:bottom w:val="nil"/>
              <w:right w:val="nil"/>
            </w:tcBorders>
          </w:tcPr>
          <w:p w14:paraId="6F1A40A9" w14:textId="77777777" w:rsidR="00C4211E" w:rsidRPr="00C4211E" w:rsidRDefault="00C4211E" w:rsidP="00C4211E">
            <w:pPr>
              <w:spacing w:after="0" w:line="240" w:lineRule="auto"/>
              <w:rPr>
                <w:rFonts w:ascii="Poppins" w:eastAsia="Arial" w:hAnsi="Poppins" w:cs="Poppins"/>
                <w:b w:val="0"/>
                <w:bCs w:val="0"/>
                <w:kern w:val="0"/>
                <w14:ligatures w14:val="none"/>
              </w:rPr>
            </w:pPr>
            <w:r w:rsidRPr="00C4211E">
              <w:rPr>
                <w:rFonts w:ascii="Poppins" w:eastAsia="Arial" w:hAnsi="Poppins" w:cs="Poppins"/>
                <w:b w:val="0"/>
                <w:bCs w:val="0"/>
                <w:i/>
                <w:iCs/>
                <w:kern w:val="0"/>
                <w14:ligatures w14:val="none"/>
              </w:rPr>
              <w:t>* See Electricity System Operator Licence</w:t>
            </w:r>
            <w:r w:rsidRPr="00C4211E">
              <w:rPr>
                <w:rFonts w:ascii="Poppins" w:eastAsia="Arial" w:hAnsi="Poppins" w:cs="Poppins"/>
                <w:b w:val="0"/>
                <w:bCs w:val="0"/>
                <w:kern w:val="0"/>
                <w14:ligatures w14:val="none"/>
              </w:rPr>
              <w:t> </w:t>
            </w:r>
          </w:p>
        </w:tc>
      </w:tr>
    </w:tbl>
    <w:p w14:paraId="533F7080" w14:textId="77777777" w:rsidR="00102C85" w:rsidRDefault="00102C85" w:rsidP="00102C85">
      <w:pPr>
        <w:rPr>
          <w:rFonts w:ascii="Poppins" w:hAnsi="Poppins" w:cs="Poppins"/>
          <w:i/>
          <w:noProof/>
          <w:color w:val="7030A0"/>
        </w:rPr>
      </w:pPr>
    </w:p>
    <w:p w14:paraId="4738AEE6" w14:textId="77777777" w:rsidR="00F73854" w:rsidRDefault="00F73854" w:rsidP="00102C85">
      <w:pPr>
        <w:rPr>
          <w:rFonts w:ascii="Poppins" w:hAnsi="Poppins" w:cs="Poppins"/>
          <w:i/>
          <w:noProof/>
          <w:color w:val="7030A0"/>
        </w:rPr>
      </w:pPr>
    </w:p>
    <w:p w14:paraId="504E5330" w14:textId="77777777" w:rsidR="00F73854" w:rsidRDefault="00F73854" w:rsidP="00102C85">
      <w:pPr>
        <w:rPr>
          <w:rFonts w:ascii="Poppins" w:hAnsi="Poppins" w:cs="Poppins"/>
          <w:i/>
          <w:noProof/>
          <w:color w:val="7030A0"/>
        </w:rPr>
      </w:pPr>
    </w:p>
    <w:tbl>
      <w:tblPr>
        <w:tblStyle w:val="GridTable4-Accent12"/>
        <w:tblW w:w="9480"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ook w:val="06A0" w:firstRow="1" w:lastRow="0" w:firstColumn="1" w:lastColumn="0" w:noHBand="1" w:noVBand="1"/>
      </w:tblPr>
      <w:tblGrid>
        <w:gridCol w:w="3390"/>
        <w:gridCol w:w="6090"/>
      </w:tblGrid>
      <w:tr w:rsidR="00423E38" w:rsidRPr="00423E38" w14:paraId="513F8761" w14:textId="77777777" w:rsidTr="00423E38">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single" w:sz="4" w:space="0" w:color="auto"/>
              <w:bottom w:val="single" w:sz="4" w:space="0" w:color="auto"/>
              <w:right w:val="single" w:sz="4" w:space="0" w:color="auto"/>
            </w:tcBorders>
            <w:shd w:val="clear" w:color="auto" w:fill="3F0731"/>
            <w:hideMark/>
          </w:tcPr>
          <w:p w14:paraId="49049E73" w14:textId="77777777" w:rsidR="00423E38" w:rsidRPr="00423E38" w:rsidRDefault="00423E38" w:rsidP="00423E38">
            <w:pPr>
              <w:tabs>
                <w:tab w:val="left" w:pos="2820"/>
              </w:tabs>
              <w:outlineLvl w:val="1"/>
              <w:rPr>
                <w:rFonts w:ascii="Poppins" w:eastAsia="Arial" w:hAnsi="Poppins" w:cs="Poppins"/>
              </w:rPr>
            </w:pPr>
            <w:bookmarkStart w:id="197" w:name="_Toc178763834"/>
            <w:bookmarkStart w:id="198" w:name="_Toc203397317"/>
            <w:bookmarkStart w:id="199" w:name="_Toc205441573"/>
            <w:r w:rsidRPr="00423E38">
              <w:rPr>
                <w:rFonts w:ascii="Poppins" w:eastAsia="Arial" w:hAnsi="Poppins" w:cs="Poppins"/>
              </w:rPr>
              <w:t>Proposer’s assessment of the impact of the modification on the stakeholder / consumer benefit categories</w:t>
            </w:r>
            <w:bookmarkEnd w:id="197"/>
            <w:bookmarkEnd w:id="198"/>
            <w:bookmarkEnd w:id="199"/>
            <w:r w:rsidRPr="00423E38">
              <w:rPr>
                <w:rFonts w:ascii="Poppins" w:eastAsia="Arial" w:hAnsi="Poppins" w:cs="Poppins"/>
              </w:rPr>
              <w:t> </w:t>
            </w:r>
          </w:p>
        </w:tc>
      </w:tr>
      <w:tr w:rsidR="00423E38" w:rsidRPr="00423E38" w14:paraId="56054585" w14:textId="77777777" w:rsidTr="00423E38">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tcBorders>
            <w:hideMark/>
          </w:tcPr>
          <w:p w14:paraId="0D3979C5" w14:textId="77777777" w:rsidR="00423E38" w:rsidRPr="00423E38" w:rsidRDefault="00423E38" w:rsidP="00423E38">
            <w:pPr>
              <w:tabs>
                <w:tab w:val="left" w:pos="2820"/>
              </w:tabs>
              <w:rPr>
                <w:rFonts w:ascii="Poppins" w:eastAsia="Arial" w:hAnsi="Poppins" w:cs="Poppins"/>
              </w:rPr>
            </w:pPr>
            <w:r w:rsidRPr="00423E38">
              <w:rPr>
                <w:rFonts w:ascii="Poppins" w:eastAsia="Arial" w:hAnsi="Poppins" w:cs="Poppins"/>
              </w:rPr>
              <w:t>Stakeholder / consumer benefit categories </w:t>
            </w:r>
          </w:p>
        </w:tc>
        <w:tc>
          <w:tcPr>
            <w:tcW w:w="6090" w:type="dxa"/>
            <w:tcBorders>
              <w:top w:val="single" w:sz="4" w:space="0" w:color="auto"/>
            </w:tcBorders>
            <w:hideMark/>
          </w:tcPr>
          <w:p w14:paraId="710132C3" w14:textId="77777777" w:rsidR="00423E38" w:rsidRPr="00423E38" w:rsidRDefault="00423E38" w:rsidP="00423E38">
            <w:pPr>
              <w:tabs>
                <w:tab w:val="left" w:pos="2820"/>
              </w:tabs>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r w:rsidRPr="00423E38">
              <w:rPr>
                <w:rFonts w:ascii="Poppins" w:eastAsia="Arial" w:hAnsi="Poppins" w:cs="Poppins"/>
                <w:b/>
                <w:bCs/>
              </w:rPr>
              <w:t>Identified impact</w:t>
            </w:r>
            <w:r w:rsidRPr="00423E38">
              <w:rPr>
                <w:rFonts w:ascii="Poppins" w:eastAsia="Arial" w:hAnsi="Poppins" w:cs="Poppins"/>
              </w:rPr>
              <w:t> </w:t>
            </w:r>
          </w:p>
        </w:tc>
      </w:tr>
      <w:tr w:rsidR="00423E38" w:rsidRPr="00423E38" w14:paraId="4434707F"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2348E1B3"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Improved safety and reliability of the system  </w:t>
            </w:r>
          </w:p>
        </w:tc>
        <w:tc>
          <w:tcPr>
            <w:tcW w:w="6090" w:type="dxa"/>
            <w:hideMark/>
          </w:tcPr>
          <w:sdt>
            <w:sdtPr>
              <w:rPr>
                <w:rFonts w:ascii="Poppins" w:eastAsia="Arial" w:hAnsi="Poppins" w:cs="Poppins"/>
                <w:b/>
              </w:rPr>
              <w:alias w:val="Impact assessment"/>
              <w:tag w:val="Impact assessment"/>
              <w:id w:val="-618373279"/>
              <w:placeholder>
                <w:docPart w:val="73ACDD8E35454BB99F1CD9B089597126"/>
              </w:placeholder>
              <w:dropDownList>
                <w:listItem w:displayText="Positive" w:value="Positive"/>
                <w:listItem w:displayText="Negative" w:value="Negative"/>
                <w:listItem w:displayText="Neutral" w:value="Neutral"/>
              </w:dropDownList>
            </w:sdtPr>
            <w:sdtEndPr/>
            <w:sdtContent>
              <w:p w14:paraId="3E075676"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Positive</w:t>
                </w:r>
              </w:p>
            </w:sdtContent>
          </w:sdt>
          <w:p w14:paraId="3A8CBCD1" w14:textId="77777777" w:rsidR="00423E38" w:rsidRPr="00423E38" w:rsidRDefault="00423E38" w:rsidP="00423E38">
            <w:pPr>
              <w:spacing w:after="12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kern w:val="0"/>
                <w14:ligatures w14:val="none"/>
              </w:rPr>
            </w:pPr>
            <w:r w:rsidRPr="00423E38">
              <w:rPr>
                <w:rFonts w:ascii="Times New Roman" w:eastAsia="Arial" w:hAnsi="Times New Roman" w:cs="Times New Roman"/>
                <w:kern w:val="0"/>
                <w14:ligatures w14:val="none"/>
              </w:rPr>
              <w:t>​​</w:t>
            </w:r>
            <w:r w:rsidRPr="00423E38">
              <w:rPr>
                <w:rFonts w:ascii="Poppins" w:eastAsia="Arial" w:hAnsi="Poppins" w:cs="Poppins"/>
                <w:kern w:val="0"/>
                <w14:ligatures w14:val="none"/>
              </w:rPr>
              <w:t>It is aimed at providing greater visibility for NESO of the operational status of key assets in the event of a severe space weather event. This will support NESO in managing scenarios that have the potential to lead to a shortfall in electricity supply or instability of the GB electricity system.</w:t>
            </w:r>
          </w:p>
        </w:tc>
      </w:tr>
      <w:tr w:rsidR="00423E38" w:rsidRPr="00423E38" w14:paraId="22E856EC"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2ACC986C"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Lower bills than would otherwise be the case  </w:t>
            </w:r>
          </w:p>
        </w:tc>
        <w:tc>
          <w:tcPr>
            <w:tcW w:w="6090" w:type="dxa"/>
            <w:hideMark/>
          </w:tcPr>
          <w:sdt>
            <w:sdtPr>
              <w:rPr>
                <w:rFonts w:ascii="Poppins" w:eastAsia="Arial" w:hAnsi="Poppins" w:cs="Poppins"/>
                <w:b/>
              </w:rPr>
              <w:alias w:val="Impact assessment"/>
              <w:tag w:val="Impact assessment"/>
              <w:id w:val="1896535093"/>
              <w:placeholder>
                <w:docPart w:val="C2D14356891E4FE98F0E811CF2346DE4"/>
              </w:placeholder>
              <w:dropDownList>
                <w:listItem w:displayText="Positive" w:value="Positive"/>
                <w:listItem w:displayText="Negative" w:value="Negative"/>
                <w:listItem w:displayText="Neutral" w:value="Neutral"/>
              </w:dropDownList>
            </w:sdtPr>
            <w:sdtEndPr/>
            <w:sdtContent>
              <w:p w14:paraId="06002A60"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Neutral</w:t>
                </w:r>
              </w:p>
            </w:sdtContent>
          </w:sdt>
          <w:p w14:paraId="4F664EC2"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r w:rsidR="00423E38" w:rsidRPr="00423E38" w14:paraId="3C08644D"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465B6B88"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Benefits for society as a whole  </w:t>
            </w:r>
          </w:p>
        </w:tc>
        <w:tc>
          <w:tcPr>
            <w:tcW w:w="6090" w:type="dxa"/>
            <w:hideMark/>
          </w:tcPr>
          <w:sdt>
            <w:sdtPr>
              <w:rPr>
                <w:rFonts w:ascii="Poppins" w:eastAsia="Arial" w:hAnsi="Poppins" w:cs="Poppins"/>
                <w:b/>
              </w:rPr>
              <w:alias w:val="Impact assessment"/>
              <w:tag w:val="Impact assessment"/>
              <w:id w:val="1726332859"/>
              <w:placeholder>
                <w:docPart w:val="367AE426EF344A07AD435A3866547149"/>
              </w:placeholder>
              <w:dropDownList>
                <w:listItem w:displayText="Positive" w:value="Positive"/>
                <w:listItem w:displayText="Negative" w:value="Negative"/>
                <w:listItem w:displayText="Neutral" w:value="Neutral"/>
              </w:dropDownList>
            </w:sdtPr>
            <w:sdtEndPr/>
            <w:sdtContent>
              <w:p w14:paraId="3C392B68"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Neutral</w:t>
                </w:r>
              </w:p>
            </w:sdtContent>
          </w:sdt>
          <w:p w14:paraId="7842F6F1"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r w:rsidR="00423E38" w:rsidRPr="00423E38" w14:paraId="699D4C2D"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28FCB56A"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Reduced environmental damage </w:t>
            </w:r>
          </w:p>
        </w:tc>
        <w:tc>
          <w:tcPr>
            <w:tcW w:w="6090" w:type="dxa"/>
            <w:hideMark/>
          </w:tcPr>
          <w:p w14:paraId="01C87C60"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Times New Roman" w:eastAsia="Arial" w:hAnsi="Times New Roman" w:cs="Times New Roman"/>
                <w:b/>
                <w:bCs/>
              </w:rPr>
              <w:t>​​</w:t>
            </w:r>
            <w:sdt>
              <w:sdtPr>
                <w:rPr>
                  <w:rFonts w:ascii="Poppins" w:eastAsia="Arial" w:hAnsi="Poppins" w:cs="Poppins"/>
                  <w:b/>
                </w:rPr>
                <w:alias w:val="Impact assessment"/>
                <w:tag w:val="Impact assessment"/>
                <w:id w:val="-1573738800"/>
                <w:placeholder>
                  <w:docPart w:val="39D262633DE045D3B7DF7BA9DE49B264"/>
                </w:placeholder>
                <w:dropDownList>
                  <w:listItem w:displayText="Positive" w:value="Positive"/>
                  <w:listItem w:displayText="Negative" w:value="Negative"/>
                  <w:listItem w:displayText="Neutral" w:value="Neutral"/>
                </w:dropDownList>
              </w:sdtPr>
              <w:sdtEndPr/>
              <w:sdtContent>
                <w:r w:rsidRPr="00423E38">
                  <w:rPr>
                    <w:rFonts w:ascii="Poppins" w:eastAsia="Arial" w:hAnsi="Poppins" w:cs="Poppins"/>
                    <w:b/>
                  </w:rPr>
                  <w:t>Neutral</w:t>
                </w:r>
              </w:sdtContent>
            </w:sdt>
          </w:p>
          <w:p w14:paraId="035832B0"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r w:rsidR="00423E38" w:rsidRPr="00423E38" w14:paraId="042F1073"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52803AB2" w14:textId="77777777" w:rsidR="00423E38" w:rsidRPr="00423E38" w:rsidRDefault="00423E38" w:rsidP="00423E38">
            <w:pPr>
              <w:spacing w:after="0" w:line="240" w:lineRule="auto"/>
              <w:rPr>
                <w:rFonts w:ascii="Poppins" w:eastAsia="Arial" w:hAnsi="Poppins" w:cs="Poppins"/>
                <w:b w:val="0"/>
                <w:bCs w:val="0"/>
                <w:kern w:val="0"/>
                <w14:ligatures w14:val="none"/>
              </w:rPr>
            </w:pPr>
            <w:r w:rsidRPr="00423E38">
              <w:rPr>
                <w:rFonts w:ascii="Poppins" w:eastAsia="Arial" w:hAnsi="Poppins" w:cs="Poppins"/>
                <w:b w:val="0"/>
                <w:bCs w:val="0"/>
                <w:kern w:val="0"/>
                <w14:ligatures w14:val="none"/>
              </w:rPr>
              <w:t xml:space="preserve">Improved quality of service  </w:t>
            </w:r>
          </w:p>
        </w:tc>
        <w:tc>
          <w:tcPr>
            <w:tcW w:w="6090" w:type="dxa"/>
            <w:hideMark/>
          </w:tcPr>
          <w:sdt>
            <w:sdtPr>
              <w:rPr>
                <w:rFonts w:ascii="Poppins" w:eastAsia="Arial" w:hAnsi="Poppins" w:cs="Poppins"/>
                <w:b/>
              </w:rPr>
              <w:alias w:val="Impact assessment"/>
              <w:tag w:val="Impact assessment"/>
              <w:id w:val="1712995486"/>
              <w:placeholder>
                <w:docPart w:val="CE4E2D9BBE89476A864A238E59994837"/>
              </w:placeholder>
              <w:dropDownList>
                <w:listItem w:displayText="Positive" w:value="Positive"/>
                <w:listItem w:displayText="Negative" w:value="Negative"/>
                <w:listItem w:displayText="Neutral" w:value="Neutral"/>
              </w:dropDownList>
            </w:sdtPr>
            <w:sdtEndPr/>
            <w:sdtContent>
              <w:p w14:paraId="1C589FD9" w14:textId="77777777" w:rsidR="00423E38" w:rsidRPr="00423E38" w:rsidRDefault="00423E38" w:rsidP="00423E38">
                <w:pPr>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b/>
                  </w:rPr>
                </w:pPr>
                <w:r w:rsidRPr="00423E38">
                  <w:rPr>
                    <w:rFonts w:ascii="Poppins" w:eastAsia="Arial" w:hAnsi="Poppins" w:cs="Poppins"/>
                    <w:b/>
                  </w:rPr>
                  <w:t>Neutral</w:t>
                </w:r>
              </w:p>
            </w:sdtContent>
          </w:sdt>
          <w:p w14:paraId="0EF911DD" w14:textId="77777777" w:rsidR="00423E38" w:rsidRPr="00423E38" w:rsidRDefault="00423E38" w:rsidP="00423E3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p>
        </w:tc>
      </w:tr>
    </w:tbl>
    <w:p w14:paraId="2989CE6E" w14:textId="77777777" w:rsidR="00423E38" w:rsidRDefault="00423E38" w:rsidP="00102C85">
      <w:pPr>
        <w:rPr>
          <w:rFonts w:ascii="Poppins" w:hAnsi="Poppins" w:cs="Poppins"/>
          <w:i/>
          <w:noProof/>
          <w:color w:val="7030A0"/>
        </w:rPr>
      </w:pPr>
    </w:p>
    <w:p w14:paraId="3CC4A98D" w14:textId="77777777" w:rsidR="00CA0621" w:rsidRPr="00DE2E99" w:rsidRDefault="00CA0621" w:rsidP="00CA0621">
      <w:pPr>
        <w:pStyle w:val="CA4"/>
        <w:shd w:val="clear" w:color="auto" w:fill="3F0731"/>
        <w:rPr>
          <w:rFonts w:ascii="Poppins" w:hAnsi="Poppins" w:cs="Poppins"/>
        </w:rPr>
      </w:pPr>
      <w:bookmarkStart w:id="200" w:name="_Toc205441574"/>
      <w:r w:rsidRPr="00DE2E99">
        <w:rPr>
          <w:rFonts w:ascii="Poppins" w:hAnsi="Poppins" w:cs="Poppins"/>
        </w:rPr>
        <w:t>When will this change take place?</w:t>
      </w:r>
      <w:bookmarkEnd w:id="200"/>
    </w:p>
    <w:p w14:paraId="5FA9496F" w14:textId="77777777" w:rsidR="00CA0621" w:rsidRPr="001E3FFA" w:rsidRDefault="00CA0621" w:rsidP="00CA0621">
      <w:pPr>
        <w:rPr>
          <w:rFonts w:ascii="Poppins" w:hAnsi="Poppins" w:cs="Poppins"/>
          <w:b/>
          <w:color w:val="3F0731"/>
        </w:rPr>
      </w:pPr>
      <w:r w:rsidRPr="001E3FFA">
        <w:rPr>
          <w:rFonts w:ascii="Poppins" w:hAnsi="Poppins" w:cs="Poppins"/>
          <w:b/>
          <w:color w:val="3F0731"/>
        </w:rPr>
        <w:t>Implementation date</w:t>
      </w:r>
    </w:p>
    <w:p w14:paraId="4D3FA5E4" w14:textId="6175D0F7" w:rsidR="0005009F" w:rsidRDefault="0005009F" w:rsidP="0005009F">
      <w:pPr>
        <w:rPr>
          <w:rFonts w:ascii="Poppins" w:eastAsia="Arial" w:hAnsi="Poppins" w:cs="Poppins"/>
        </w:rPr>
      </w:pPr>
      <w:r w:rsidRPr="0005009F">
        <w:rPr>
          <w:rFonts w:ascii="Poppins" w:eastAsia="Arial" w:hAnsi="Poppins" w:cs="Poppins"/>
        </w:rPr>
        <w:lastRenderedPageBreak/>
        <w:t>10 Business Days following an Authority Decision.</w:t>
      </w:r>
      <w:r>
        <w:rPr>
          <w:rFonts w:ascii="Poppins" w:eastAsia="Arial" w:hAnsi="Poppins" w:cs="Poppins"/>
        </w:rPr>
        <w:t xml:space="preserve"> </w:t>
      </w:r>
      <w:r w:rsidR="003D2090">
        <w:rPr>
          <w:rFonts w:ascii="Poppins" w:eastAsia="Arial" w:hAnsi="Poppins" w:cs="Poppins"/>
        </w:rPr>
        <w:t>T</w:t>
      </w:r>
      <w:r w:rsidR="006B6668">
        <w:rPr>
          <w:rFonts w:ascii="Poppins" w:eastAsia="Arial" w:hAnsi="Poppins" w:cs="Poppins"/>
        </w:rPr>
        <w:t>his period allows for internal</w:t>
      </w:r>
      <w:r w:rsidR="003D2090">
        <w:rPr>
          <w:rFonts w:ascii="Poppins" w:eastAsia="Arial" w:hAnsi="Poppins" w:cs="Poppins"/>
        </w:rPr>
        <w:t xml:space="preserve"> process</w:t>
      </w:r>
      <w:r w:rsidR="00970CA6">
        <w:rPr>
          <w:rFonts w:ascii="Poppins" w:eastAsia="Arial" w:hAnsi="Poppins" w:cs="Poppins"/>
        </w:rPr>
        <w:t xml:space="preserve"> preparation </w:t>
      </w:r>
      <w:r w:rsidR="003D2090">
        <w:rPr>
          <w:rFonts w:ascii="Poppins" w:eastAsia="Arial" w:hAnsi="Poppins" w:cs="Poppins"/>
        </w:rPr>
        <w:t xml:space="preserve">and </w:t>
      </w:r>
      <w:r w:rsidR="00970CA6">
        <w:rPr>
          <w:rFonts w:ascii="Poppins" w:eastAsia="Arial" w:hAnsi="Poppins" w:cs="Poppins"/>
        </w:rPr>
        <w:t>gives</w:t>
      </w:r>
      <w:r w:rsidR="003D2090">
        <w:rPr>
          <w:rFonts w:ascii="Poppins" w:eastAsia="Arial" w:hAnsi="Poppins" w:cs="Poppins"/>
        </w:rPr>
        <w:t xml:space="preserve"> Users </w:t>
      </w:r>
      <w:r w:rsidR="00233E7A">
        <w:rPr>
          <w:rFonts w:ascii="Poppins" w:eastAsia="Arial" w:hAnsi="Poppins" w:cs="Poppins"/>
        </w:rPr>
        <w:t>time to prepare and meet their obligations.</w:t>
      </w:r>
    </w:p>
    <w:p w14:paraId="262D6676" w14:textId="00FA3068" w:rsidR="0068349E" w:rsidRPr="0068349E" w:rsidRDefault="0068349E" w:rsidP="0068349E">
      <w:pPr>
        <w:rPr>
          <w:rFonts w:ascii="Poppins" w:eastAsia="Arial" w:hAnsi="Poppins" w:cs="Poppins"/>
        </w:rPr>
      </w:pPr>
      <w:r>
        <w:rPr>
          <w:rFonts w:ascii="Poppins" w:eastAsia="Arial" w:hAnsi="Poppins" w:cs="Poppins"/>
        </w:rPr>
        <w:t>W</w:t>
      </w:r>
      <w:r w:rsidRPr="0068349E">
        <w:rPr>
          <w:rFonts w:ascii="Poppins" w:eastAsia="Arial" w:hAnsi="Poppins" w:cs="Poppins"/>
        </w:rPr>
        <w:t>e are currently entering the most active period of solar activity in the 11-year cycle. This could last for 2-3 years therefore, implementing this modification as soon as possible will reduce the risk to the GB energy system.</w:t>
      </w:r>
    </w:p>
    <w:p w14:paraId="53C7A6A4" w14:textId="4050F2EA" w:rsidR="009F499C" w:rsidRPr="0005009F" w:rsidRDefault="0068349E" w:rsidP="0005009F">
      <w:pPr>
        <w:rPr>
          <w:rFonts w:ascii="Poppins" w:eastAsia="Arial" w:hAnsi="Poppins" w:cs="Poppins"/>
        </w:rPr>
      </w:pPr>
      <w:r w:rsidRPr="0068349E">
        <w:rPr>
          <w:rFonts w:ascii="Poppins" w:eastAsia="Arial" w:hAnsi="Poppins" w:cs="Poppins"/>
        </w:rPr>
        <w:t xml:space="preserve">In addition, the intention is that the SWIP will be issued to </w:t>
      </w:r>
      <w:r w:rsidR="00911AFE">
        <w:rPr>
          <w:rFonts w:ascii="Poppins" w:eastAsia="Arial" w:hAnsi="Poppins" w:cs="Poppins"/>
        </w:rPr>
        <w:t xml:space="preserve">relevant </w:t>
      </w:r>
      <w:r w:rsidRPr="0068349E">
        <w:rPr>
          <w:rFonts w:ascii="Poppins" w:eastAsia="Arial" w:hAnsi="Poppins" w:cs="Poppins"/>
        </w:rPr>
        <w:t>stakeholders in mid-late September. The Grid Code modification will sit alongside this protocol. By aligning the implementation of the Grid Code modification with the protocol ‘go live’ date this will provide greater clarity and certainty for relevant stakeholders and NESO.</w:t>
      </w:r>
    </w:p>
    <w:p w14:paraId="6453AAAB" w14:textId="77777777" w:rsidR="00CA0621" w:rsidRPr="001E3FFA" w:rsidRDefault="00CA0621" w:rsidP="00CA0621">
      <w:pPr>
        <w:rPr>
          <w:rFonts w:ascii="Poppins" w:hAnsi="Poppins" w:cs="Poppins"/>
          <w:b/>
          <w:color w:val="3F0731"/>
        </w:rPr>
      </w:pPr>
      <w:r w:rsidRPr="001E3FFA">
        <w:rPr>
          <w:rFonts w:ascii="Poppins" w:hAnsi="Poppins" w:cs="Poppins"/>
          <w:b/>
          <w:color w:val="3F0731"/>
        </w:rPr>
        <w:t>Date decision required by</w:t>
      </w:r>
    </w:p>
    <w:p w14:paraId="3B146422" w14:textId="77777777" w:rsidR="009C7CC7" w:rsidRPr="009C7CC7" w:rsidRDefault="009C7CC7" w:rsidP="009C7CC7">
      <w:pPr>
        <w:rPr>
          <w:rFonts w:ascii="Poppins" w:eastAsia="Arial" w:hAnsi="Poppins" w:cs="Poppins"/>
        </w:rPr>
      </w:pPr>
      <w:r w:rsidRPr="009C7CC7">
        <w:rPr>
          <w:rFonts w:ascii="Poppins" w:eastAsia="Arial" w:hAnsi="Poppins" w:cs="Poppins"/>
        </w:rPr>
        <w:t>As soon as possible to mitigate the risk to security of supply.</w:t>
      </w:r>
    </w:p>
    <w:p w14:paraId="1020095A" w14:textId="77777777" w:rsidR="00CA0621" w:rsidRPr="001E3FFA" w:rsidRDefault="00CA0621" w:rsidP="00CA0621">
      <w:pPr>
        <w:rPr>
          <w:rFonts w:ascii="Poppins" w:hAnsi="Poppins" w:cs="Poppins"/>
          <w:b/>
          <w:color w:val="3F0731"/>
        </w:rPr>
      </w:pPr>
      <w:r w:rsidRPr="001E3FFA">
        <w:rPr>
          <w:rFonts w:ascii="Poppins" w:hAnsi="Poppins" w:cs="Poppins"/>
          <w:b/>
          <w:color w:val="3F0731"/>
        </w:rPr>
        <w:t>Implementation approach</w:t>
      </w:r>
    </w:p>
    <w:p w14:paraId="4B058326" w14:textId="4F732B78" w:rsidR="00343428" w:rsidRPr="00343428" w:rsidRDefault="00343428" w:rsidP="00343428">
      <w:pPr>
        <w:rPr>
          <w:rFonts w:ascii="Poppins" w:eastAsia="Arial" w:hAnsi="Poppins" w:cs="Poppins"/>
        </w:rPr>
      </w:pPr>
      <w:bookmarkStart w:id="201" w:name="_Hlk50465377"/>
      <w:r w:rsidRPr="00343428">
        <w:rPr>
          <w:rFonts w:ascii="Poppins" w:eastAsia="Arial" w:hAnsi="Poppins" w:cs="Poppins"/>
        </w:rPr>
        <w:t xml:space="preserve">Processes will need to be developed by NESO to assess the data submitted by </w:t>
      </w:r>
      <w:r w:rsidR="00D272E5">
        <w:rPr>
          <w:rFonts w:ascii="Poppins" w:eastAsia="Arial" w:hAnsi="Poppins" w:cs="Poppins"/>
        </w:rPr>
        <w:t>G</w:t>
      </w:r>
      <w:r w:rsidRPr="00343428">
        <w:rPr>
          <w:rFonts w:ascii="Poppins" w:eastAsia="Arial" w:hAnsi="Poppins" w:cs="Poppins"/>
        </w:rPr>
        <w:t xml:space="preserve">enerators and </w:t>
      </w:r>
      <w:r w:rsidR="00D272E5">
        <w:rPr>
          <w:rFonts w:ascii="Poppins" w:eastAsia="Arial" w:hAnsi="Poppins" w:cs="Poppins"/>
        </w:rPr>
        <w:t>I</w:t>
      </w:r>
      <w:r w:rsidRPr="00343428">
        <w:rPr>
          <w:rFonts w:ascii="Poppins" w:eastAsia="Arial" w:hAnsi="Poppins" w:cs="Poppins"/>
        </w:rPr>
        <w:t>nterconnector</w:t>
      </w:r>
      <w:ins w:id="202" w:author="Claire Goult [NESO]" w:date="2025-08-13T14:50:00Z" w16du:dateUtc="2025-08-13T13:50:00Z">
        <w:r w:rsidR="00810247">
          <w:rPr>
            <w:rFonts w:ascii="Poppins" w:eastAsia="Arial" w:hAnsi="Poppins" w:cs="Poppins"/>
          </w:rPr>
          <w:t xml:space="preserve"> Owner</w:t>
        </w:r>
      </w:ins>
      <w:r w:rsidRPr="00343428">
        <w:rPr>
          <w:rFonts w:ascii="Poppins" w:eastAsia="Arial" w:hAnsi="Poppins" w:cs="Poppins"/>
        </w:rPr>
        <w:t xml:space="preserve">s and for NESO to then provide </w:t>
      </w:r>
      <w:ins w:id="203" w:author="Claire Goult [NESO]" w:date="2025-08-13T15:32:00Z" w16du:dateUtc="2025-08-13T14:32:00Z">
        <w:r w:rsidR="000B5362">
          <w:rPr>
            <w:rFonts w:ascii="Poppins" w:eastAsia="Arial" w:hAnsi="Poppins" w:cs="Poppins"/>
          </w:rPr>
          <w:t>the industry</w:t>
        </w:r>
      </w:ins>
      <w:del w:id="204" w:author="Claire Goult [NESO]" w:date="2025-08-13T15:32:00Z" w16du:dateUtc="2025-08-13T14:32:00Z">
        <w:r w:rsidRPr="00343428" w:rsidDel="000B5362">
          <w:rPr>
            <w:rFonts w:ascii="Poppins" w:eastAsia="Arial" w:hAnsi="Poppins" w:cs="Poppins"/>
          </w:rPr>
          <w:delText>DESNZ</w:delText>
        </w:r>
      </w:del>
      <w:r w:rsidRPr="00343428">
        <w:rPr>
          <w:rFonts w:ascii="Poppins" w:eastAsia="Arial" w:hAnsi="Poppins" w:cs="Poppins"/>
        </w:rPr>
        <w:t xml:space="preserve"> with updates.</w:t>
      </w:r>
      <w:ins w:id="205" w:author="Claire Goult [NESO]" w:date="2025-08-13T15:32:00Z" w16du:dateUtc="2025-08-13T14:32:00Z">
        <w:r w:rsidR="006E4B02">
          <w:rPr>
            <w:rFonts w:ascii="Poppins" w:eastAsia="Arial" w:hAnsi="Poppins" w:cs="Poppins"/>
          </w:rPr>
          <w:t xml:space="preserve"> NESO will also need to make sure software systems are updated to reflect the proposed change.</w:t>
        </w:r>
      </w:ins>
    </w:p>
    <w:p w14:paraId="2D8521E5" w14:textId="5FAB1475" w:rsidR="00343428" w:rsidRPr="00343428" w:rsidRDefault="00343428" w:rsidP="00343428">
      <w:pPr>
        <w:rPr>
          <w:rFonts w:ascii="Poppins" w:eastAsia="Arial" w:hAnsi="Poppins" w:cs="Poppins"/>
        </w:rPr>
      </w:pPr>
      <w:r w:rsidRPr="00343428">
        <w:rPr>
          <w:rFonts w:ascii="Poppins" w:eastAsia="Arial" w:hAnsi="Poppins" w:cs="Poppins"/>
        </w:rPr>
        <w:t xml:space="preserve">Processes will also need to be developed to define how </w:t>
      </w:r>
      <w:r w:rsidR="00D272E5">
        <w:rPr>
          <w:rFonts w:ascii="Poppins" w:eastAsia="Arial" w:hAnsi="Poppins" w:cs="Poppins"/>
        </w:rPr>
        <w:t>G</w:t>
      </w:r>
      <w:r w:rsidRPr="00343428">
        <w:rPr>
          <w:rFonts w:ascii="Poppins" w:eastAsia="Arial" w:hAnsi="Poppins" w:cs="Poppins"/>
        </w:rPr>
        <w:t xml:space="preserve">enerators and </w:t>
      </w:r>
      <w:r w:rsidR="00D272E5">
        <w:rPr>
          <w:rFonts w:ascii="Poppins" w:eastAsia="Arial" w:hAnsi="Poppins" w:cs="Poppins"/>
        </w:rPr>
        <w:t>I</w:t>
      </w:r>
      <w:r w:rsidRPr="00343428">
        <w:rPr>
          <w:rFonts w:ascii="Poppins" w:eastAsia="Arial" w:hAnsi="Poppins" w:cs="Poppins"/>
        </w:rPr>
        <w:t>nterconnector</w:t>
      </w:r>
      <w:ins w:id="206" w:author="Claire Goult [NESO]" w:date="2025-08-13T14:50:00Z" w16du:dateUtc="2025-08-13T13:50:00Z">
        <w:r w:rsidR="00810247">
          <w:rPr>
            <w:rFonts w:ascii="Poppins" w:eastAsia="Arial" w:hAnsi="Poppins" w:cs="Poppins"/>
          </w:rPr>
          <w:t xml:space="preserve"> Owner</w:t>
        </w:r>
      </w:ins>
      <w:r w:rsidRPr="00343428">
        <w:rPr>
          <w:rFonts w:ascii="Poppins" w:eastAsia="Arial" w:hAnsi="Poppins" w:cs="Poppins"/>
        </w:rPr>
        <w:t>s will submit the required dat</w:t>
      </w:r>
      <w:r w:rsidR="00A7064E">
        <w:rPr>
          <w:rFonts w:ascii="Poppins" w:eastAsia="Arial" w:hAnsi="Poppins" w:cs="Poppins"/>
        </w:rPr>
        <w:t>a</w:t>
      </w:r>
      <w:r w:rsidRPr="00343428">
        <w:rPr>
          <w:rFonts w:ascii="Poppins" w:eastAsia="Arial" w:hAnsi="Poppins" w:cs="Poppins"/>
        </w:rPr>
        <w:t xml:space="preserve"> to NESO. </w:t>
      </w:r>
    </w:p>
    <w:p w14:paraId="5C637796" w14:textId="77777777" w:rsidR="00CA0621" w:rsidRPr="00DE2E99" w:rsidRDefault="00CA0621" w:rsidP="00CA0621">
      <w:pPr>
        <w:pStyle w:val="CA5"/>
        <w:shd w:val="clear" w:color="auto" w:fill="3F0731"/>
        <w:rPr>
          <w:rFonts w:ascii="Poppins" w:hAnsi="Poppins" w:cs="Poppins"/>
        </w:rPr>
      </w:pPr>
      <w:bookmarkStart w:id="207" w:name="_Workgroup_Consultation_1"/>
      <w:bookmarkStart w:id="208" w:name="_Toc205441575"/>
      <w:bookmarkEnd w:id="201"/>
      <w:bookmarkEnd w:id="207"/>
      <w:r w:rsidRPr="00DE2E99">
        <w:rPr>
          <w:rFonts w:ascii="Poppins" w:hAnsi="Poppins" w:cs="Poppins"/>
        </w:rPr>
        <w:t>Interactions</w:t>
      </w:r>
      <w:bookmarkEnd w:id="208"/>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FF42AA" w:rsidRPr="00FF42AA" w14:paraId="7C43A486" w14:textId="77777777" w:rsidTr="0020311A">
        <w:trPr>
          <w:trHeight w:val="300"/>
        </w:trPr>
        <w:tc>
          <w:tcPr>
            <w:tcW w:w="2370" w:type="dxa"/>
            <w:tcBorders>
              <w:top w:val="nil"/>
              <w:left w:val="nil"/>
              <w:bottom w:val="nil"/>
              <w:right w:val="nil"/>
            </w:tcBorders>
            <w:hideMark/>
          </w:tcPr>
          <w:p w14:paraId="48C77148" w14:textId="77777777" w:rsidR="00FF42AA" w:rsidRPr="00FF42AA" w:rsidRDefault="00FF42AA" w:rsidP="00FF42AA">
            <w:pPr>
              <w:tabs>
                <w:tab w:val="left" w:pos="2820"/>
              </w:tabs>
              <w:spacing w:after="0"/>
              <w:rPr>
                <w:rFonts w:ascii="Poppins" w:eastAsia="Arial" w:hAnsi="Poppins" w:cs="Poppins"/>
              </w:rPr>
            </w:pPr>
            <w:bookmarkStart w:id="209" w:name="_How_to_respond"/>
            <w:bookmarkEnd w:id="209"/>
            <w:r w:rsidRPr="00FF42AA">
              <w:rPr>
                <w:rFonts w:ascii="Times New Roman" w:eastAsia="Arial" w:hAnsi="Times New Roman" w:cs="Times New Roman"/>
              </w:rPr>
              <w:t>​​</w:t>
            </w:r>
            <w:sdt>
              <w:sdtPr>
                <w:rPr>
                  <w:rFonts w:ascii="Times New Roman" w:eastAsia="Arial" w:hAnsi="Times New Roman" w:cs="Times New Roman"/>
                </w:rPr>
                <w:id w:val="951212920"/>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Poppins" w:eastAsia="Arial" w:hAnsi="Poppins" w:cs="Poppins"/>
              </w:rPr>
              <w:t>CUSC  </w:t>
            </w:r>
          </w:p>
        </w:tc>
        <w:tc>
          <w:tcPr>
            <w:tcW w:w="2370" w:type="dxa"/>
            <w:tcBorders>
              <w:top w:val="nil"/>
              <w:left w:val="nil"/>
              <w:bottom w:val="nil"/>
              <w:right w:val="nil"/>
            </w:tcBorders>
            <w:hideMark/>
          </w:tcPr>
          <w:p w14:paraId="2651AF80"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763583798"/>
                <w14:checkbox>
                  <w14:checked w14:val="1"/>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BSC </w:t>
            </w:r>
          </w:p>
        </w:tc>
        <w:tc>
          <w:tcPr>
            <w:tcW w:w="2370" w:type="dxa"/>
            <w:tcBorders>
              <w:top w:val="nil"/>
              <w:left w:val="nil"/>
              <w:bottom w:val="nil"/>
              <w:right w:val="nil"/>
            </w:tcBorders>
            <w:hideMark/>
          </w:tcPr>
          <w:p w14:paraId="26C67AE6"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942335766"/>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Poppins" w:eastAsia="Arial" w:hAnsi="Poppins" w:cs="Poppins"/>
              </w:rPr>
              <w:t>STC </w:t>
            </w:r>
          </w:p>
        </w:tc>
        <w:tc>
          <w:tcPr>
            <w:tcW w:w="2370" w:type="dxa"/>
            <w:tcBorders>
              <w:top w:val="nil"/>
              <w:left w:val="nil"/>
              <w:bottom w:val="nil"/>
              <w:right w:val="nil"/>
            </w:tcBorders>
            <w:hideMark/>
          </w:tcPr>
          <w:p w14:paraId="27658247"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108961912"/>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SQSS </w:t>
            </w:r>
          </w:p>
        </w:tc>
      </w:tr>
      <w:tr w:rsidR="00FF42AA" w:rsidRPr="00FF42AA" w14:paraId="37F23F49" w14:textId="77777777" w:rsidTr="0020311A">
        <w:trPr>
          <w:trHeight w:val="300"/>
        </w:trPr>
        <w:tc>
          <w:tcPr>
            <w:tcW w:w="2370" w:type="dxa"/>
            <w:tcBorders>
              <w:top w:val="nil"/>
              <w:left w:val="nil"/>
              <w:bottom w:val="nil"/>
              <w:right w:val="nil"/>
            </w:tcBorders>
            <w:hideMark/>
          </w:tcPr>
          <w:p w14:paraId="4A0B9480"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552813059"/>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European Network Codes  </w:t>
            </w:r>
          </w:p>
        </w:tc>
        <w:tc>
          <w:tcPr>
            <w:tcW w:w="2370" w:type="dxa"/>
            <w:tcBorders>
              <w:top w:val="nil"/>
              <w:left w:val="nil"/>
              <w:bottom w:val="nil"/>
              <w:right w:val="nil"/>
            </w:tcBorders>
            <w:hideMark/>
          </w:tcPr>
          <w:p w14:paraId="394CDB07"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252127863"/>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Poppins" w:eastAsia="Arial" w:hAnsi="Poppins" w:cs="Poppins"/>
              </w:rPr>
              <w:t xml:space="preserve"> EBR Article 18 T&amp;Cs</w:t>
            </w:r>
            <w:r w:rsidRPr="00FF42AA">
              <w:rPr>
                <w:rFonts w:ascii="Poppins" w:eastAsia="Arial" w:hAnsi="Poppins" w:cs="Poppins"/>
                <w:vertAlign w:val="superscript"/>
              </w:rPr>
              <w:t>1</w:t>
            </w:r>
            <w:r w:rsidRPr="00FF42AA">
              <w:rPr>
                <w:rFonts w:ascii="Poppins" w:eastAsia="Arial" w:hAnsi="Poppins" w:cs="Poppins"/>
              </w:rPr>
              <w:t> </w:t>
            </w:r>
          </w:p>
          <w:p w14:paraId="547B5DEE" w14:textId="77777777" w:rsidR="00FF42AA" w:rsidRPr="00FF42AA" w:rsidRDefault="00FF42AA" w:rsidP="00FF42AA">
            <w:pPr>
              <w:tabs>
                <w:tab w:val="left" w:pos="2820"/>
              </w:tabs>
              <w:spacing w:after="0"/>
              <w:rPr>
                <w:rFonts w:ascii="Poppins" w:eastAsia="Arial" w:hAnsi="Poppins" w:cs="Poppins"/>
              </w:rPr>
            </w:pPr>
          </w:p>
        </w:tc>
        <w:tc>
          <w:tcPr>
            <w:tcW w:w="2370" w:type="dxa"/>
            <w:tcBorders>
              <w:top w:val="nil"/>
              <w:left w:val="nil"/>
              <w:bottom w:val="nil"/>
              <w:right w:val="nil"/>
            </w:tcBorders>
            <w:hideMark/>
          </w:tcPr>
          <w:p w14:paraId="1BCF4AC1"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787490250"/>
                <w14:checkbox>
                  <w14:checked w14:val="1"/>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Other modifications </w:t>
            </w:r>
          </w:p>
        </w:tc>
        <w:tc>
          <w:tcPr>
            <w:tcW w:w="2370" w:type="dxa"/>
            <w:tcBorders>
              <w:top w:val="nil"/>
              <w:left w:val="nil"/>
              <w:bottom w:val="nil"/>
              <w:right w:val="nil"/>
            </w:tcBorders>
            <w:hideMark/>
          </w:tcPr>
          <w:p w14:paraId="7A73990A" w14:textId="77777777" w:rsidR="00FF42AA" w:rsidRPr="00FF42AA" w:rsidRDefault="00FF42AA" w:rsidP="00FF42AA">
            <w:pPr>
              <w:tabs>
                <w:tab w:val="left" w:pos="2820"/>
              </w:tabs>
              <w:spacing w:after="0"/>
              <w:rPr>
                <w:rFonts w:ascii="Poppins" w:eastAsia="Arial" w:hAnsi="Poppins" w:cs="Poppins"/>
              </w:rPr>
            </w:pPr>
            <w:r w:rsidRPr="00FF42AA">
              <w:rPr>
                <w:rFonts w:ascii="Times New Roman" w:eastAsia="Arial" w:hAnsi="Times New Roman" w:cs="Times New Roman"/>
              </w:rPr>
              <w:t>​​</w:t>
            </w:r>
            <w:sdt>
              <w:sdtPr>
                <w:rPr>
                  <w:rFonts w:ascii="Times New Roman" w:eastAsia="Arial" w:hAnsi="Times New Roman" w:cs="Times New Roman"/>
                </w:rPr>
                <w:id w:val="-1574662094"/>
                <w14:checkbox>
                  <w14:checked w14:val="0"/>
                  <w14:checkedState w14:val="2612" w14:font="MS Gothic"/>
                  <w14:uncheckedState w14:val="2610" w14:font="MS Gothic"/>
                </w14:checkbox>
              </w:sdtPr>
              <w:sdtEndPr/>
              <w:sdtContent>
                <w:r w:rsidRPr="00FF42AA">
                  <w:rPr>
                    <w:rFonts w:ascii="Segoe UI Symbol" w:eastAsia="Arial" w:hAnsi="Segoe UI Symbol" w:cs="Segoe UI Symbol"/>
                  </w:rPr>
                  <w:t>☐</w:t>
                </w:r>
              </w:sdtContent>
            </w:sdt>
            <w:r w:rsidRPr="00FF42AA">
              <w:rPr>
                <w:rFonts w:ascii="Times New Roman" w:eastAsia="Arial" w:hAnsi="Times New Roman" w:cs="Times New Roman"/>
              </w:rPr>
              <w:t>​</w:t>
            </w:r>
            <w:r w:rsidRPr="00FF42AA">
              <w:rPr>
                <w:rFonts w:ascii="Poppins" w:eastAsia="Arial" w:hAnsi="Poppins" w:cs="Poppins"/>
              </w:rPr>
              <w:t>Other </w:t>
            </w:r>
          </w:p>
          <w:p w14:paraId="3FC3070C" w14:textId="77777777" w:rsidR="00FF42AA" w:rsidRPr="00FF42AA" w:rsidRDefault="00FF42AA" w:rsidP="00FF42AA">
            <w:pPr>
              <w:tabs>
                <w:tab w:val="left" w:pos="2820"/>
              </w:tabs>
              <w:spacing w:after="0"/>
              <w:rPr>
                <w:rFonts w:ascii="Poppins" w:eastAsia="Arial" w:hAnsi="Poppins" w:cs="Poppins"/>
              </w:rPr>
            </w:pPr>
            <w:r w:rsidRPr="00FF42AA">
              <w:rPr>
                <w:rFonts w:ascii="Poppins" w:eastAsia="Arial" w:hAnsi="Poppins" w:cs="Poppins"/>
              </w:rPr>
              <w:t> </w:t>
            </w:r>
          </w:p>
        </w:tc>
      </w:tr>
    </w:tbl>
    <w:p w14:paraId="1BE160B0" w14:textId="77777777" w:rsidR="0020311A" w:rsidRDefault="0020311A" w:rsidP="0020311A">
      <w:pPr>
        <w:tabs>
          <w:tab w:val="left" w:pos="2820"/>
        </w:tabs>
        <w:spacing w:after="120" w:line="240" w:lineRule="auto"/>
        <w:rPr>
          <w:rFonts w:ascii="Poppins" w:eastAsia="Poppins" w:hAnsi="Poppins" w:cs="Poppins"/>
          <w:kern w:val="0"/>
          <w14:ligatures w14:val="none"/>
        </w:rPr>
      </w:pPr>
    </w:p>
    <w:p w14:paraId="3997DBCF" w14:textId="19CD842B" w:rsidR="002C4435" w:rsidRPr="0020311A" w:rsidRDefault="0020311A" w:rsidP="0020311A">
      <w:pPr>
        <w:tabs>
          <w:tab w:val="left" w:pos="2820"/>
        </w:tabs>
        <w:spacing w:after="120" w:line="240" w:lineRule="auto"/>
        <w:rPr>
          <w:rFonts w:ascii="Poppins" w:eastAsia="Poppins" w:hAnsi="Poppins" w:cs="Poppins"/>
          <w:kern w:val="0"/>
          <w14:ligatures w14:val="none"/>
        </w:rPr>
      </w:pPr>
      <w:r w:rsidRPr="0020311A">
        <w:rPr>
          <w:rFonts w:ascii="Poppins" w:eastAsia="Poppins" w:hAnsi="Poppins" w:cs="Poppins"/>
          <w:kern w:val="0"/>
          <w14:ligatures w14:val="none"/>
        </w:rPr>
        <w:t>There may need to be changes to the BMRS processes due to space weather Notifications being published on the BMRS and additionally, there may be an interaction with Grid Code modification GC0164.</w:t>
      </w:r>
    </w:p>
    <w:p w14:paraId="2F8FBF86" w14:textId="70B853FD" w:rsidR="0020311A" w:rsidRDefault="0020311A" w:rsidP="0020311A">
      <w:pPr>
        <w:tabs>
          <w:tab w:val="left" w:pos="2820"/>
        </w:tabs>
        <w:spacing w:after="120" w:line="240" w:lineRule="auto"/>
        <w:rPr>
          <w:rFonts w:ascii="Poppins" w:eastAsia="Poppins" w:hAnsi="Poppins" w:cs="Poppins"/>
          <w:kern w:val="0"/>
          <w14:ligatures w14:val="none"/>
        </w:rPr>
      </w:pPr>
      <w:r w:rsidRPr="0020311A">
        <w:rPr>
          <w:rFonts w:ascii="Poppins" w:eastAsia="Poppins" w:hAnsi="Poppins" w:cs="Poppins"/>
          <w:kern w:val="0"/>
          <w14:ligatures w14:val="none"/>
        </w:rPr>
        <w:t xml:space="preserve">We are also considering whether an amendment to </w:t>
      </w:r>
      <w:ins w:id="210" w:author="Claire Goult [NESO]" w:date="2025-08-13T15:32:00Z" w16du:dateUtc="2025-08-13T14:32:00Z">
        <w:r w:rsidR="006E4B02">
          <w:rPr>
            <w:rFonts w:ascii="Poppins" w:eastAsia="Poppins" w:hAnsi="Poppins" w:cs="Poppins"/>
            <w:kern w:val="0"/>
            <w14:ligatures w14:val="none"/>
          </w:rPr>
          <w:t xml:space="preserve">the </w:t>
        </w:r>
      </w:ins>
      <w:r w:rsidRPr="0020311A">
        <w:rPr>
          <w:rFonts w:ascii="Poppins" w:eastAsia="Poppins" w:hAnsi="Poppins" w:cs="Poppins"/>
          <w:kern w:val="0"/>
          <w14:ligatures w14:val="none"/>
        </w:rPr>
        <w:t>STC will be required. However, this would be as a result of the Space Weather Industry Protocol being issued rather than a consequence of this modification to the Grid Code.</w:t>
      </w:r>
    </w:p>
    <w:p w14:paraId="56C28B05" w14:textId="77777777" w:rsidR="00F73854" w:rsidRPr="0020311A" w:rsidRDefault="00F73854" w:rsidP="0020311A">
      <w:pPr>
        <w:tabs>
          <w:tab w:val="left" w:pos="2820"/>
        </w:tabs>
        <w:spacing w:after="120" w:line="240" w:lineRule="auto"/>
        <w:rPr>
          <w:rFonts w:ascii="Poppins" w:eastAsia="Poppins" w:hAnsi="Poppins" w:cs="Poppins"/>
          <w:kern w:val="0"/>
          <w14:ligatures w14:val="none"/>
        </w:rPr>
      </w:pPr>
    </w:p>
    <w:p w14:paraId="7B8D912E" w14:textId="77777777" w:rsidR="00CA0621" w:rsidRPr="00DE2E99" w:rsidRDefault="00CA0621" w:rsidP="00CA0621">
      <w:pPr>
        <w:pStyle w:val="CA7"/>
        <w:shd w:val="clear" w:color="auto" w:fill="3F0731"/>
        <w:rPr>
          <w:rFonts w:ascii="Poppins" w:hAnsi="Poppins" w:cs="Poppins"/>
        </w:rPr>
      </w:pPr>
      <w:bookmarkStart w:id="211" w:name="_Toc205441576"/>
      <w:r w:rsidRPr="00DE2E99">
        <w:rPr>
          <w:rFonts w:ascii="Poppins" w:hAnsi="Poppins" w:cs="Poppins"/>
        </w:rPr>
        <w:lastRenderedPageBreak/>
        <w:t>How to respond</w:t>
      </w:r>
      <w:bookmarkEnd w:id="211"/>
    </w:p>
    <w:p w14:paraId="01078AB9"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Standard Workgroup </w:t>
      </w:r>
      <w:r>
        <w:rPr>
          <w:rFonts w:ascii="Poppins" w:hAnsi="Poppins" w:cs="Poppins"/>
          <w:b/>
          <w:bCs/>
          <w:color w:val="3F0731"/>
        </w:rPr>
        <w:t>C</w:t>
      </w:r>
      <w:r w:rsidRPr="00DE2E99">
        <w:rPr>
          <w:rFonts w:ascii="Poppins" w:hAnsi="Poppins" w:cs="Poppins"/>
          <w:b/>
          <w:bCs/>
          <w:color w:val="3F0731"/>
        </w:rPr>
        <w:t>onsultation questions</w:t>
      </w:r>
    </w:p>
    <w:p w14:paraId="19619C2C" w14:textId="19157D75" w:rsidR="00CA0621" w:rsidRPr="00C92FB9" w:rsidRDefault="00CA0621" w:rsidP="00CA0621">
      <w:pPr>
        <w:numPr>
          <w:ilvl w:val="0"/>
          <w:numId w:val="21"/>
        </w:numPr>
        <w:spacing w:after="0" w:line="300" w:lineRule="atLeast"/>
        <w:ind w:left="709" w:hanging="425"/>
        <w:rPr>
          <w:rFonts w:ascii="Poppins" w:hAnsi="Poppins" w:cs="Poppins"/>
        </w:rPr>
      </w:pPr>
      <w:r w:rsidRPr="00C92FB9">
        <w:rPr>
          <w:rFonts w:ascii="Poppins" w:hAnsi="Poppins" w:cs="Poppins"/>
        </w:rPr>
        <w:t xml:space="preserve">Do you believe that the Original Proposal </w:t>
      </w:r>
      <w:r w:rsidR="001C2BA1">
        <w:rPr>
          <w:rFonts w:ascii="Poppins" w:hAnsi="Poppins" w:cs="Poppins"/>
        </w:rPr>
        <w:t>b</w:t>
      </w:r>
      <w:r w:rsidRPr="00C92FB9">
        <w:rPr>
          <w:rFonts w:ascii="Poppins" w:hAnsi="Poppins" w:cs="Poppins"/>
        </w:rPr>
        <w:t>etter facilitate</w:t>
      </w:r>
      <w:r w:rsidR="001C2BA1">
        <w:rPr>
          <w:rFonts w:ascii="Poppins" w:hAnsi="Poppins" w:cs="Poppins"/>
        </w:rPr>
        <w:t>s</w:t>
      </w:r>
      <w:r w:rsidRPr="00C92FB9">
        <w:rPr>
          <w:rFonts w:ascii="Poppins" w:hAnsi="Poppins" w:cs="Poppins"/>
        </w:rPr>
        <w:t xml:space="preserve"> the Applicable Objectives</w:t>
      </w:r>
      <w:r w:rsidR="003032C6">
        <w:rPr>
          <w:rFonts w:ascii="Poppins" w:hAnsi="Poppins" w:cs="Poppins"/>
        </w:rPr>
        <w:t xml:space="preserve"> versus the current baseline</w:t>
      </w:r>
      <w:r w:rsidRPr="00C92FB9">
        <w:rPr>
          <w:rFonts w:ascii="Poppins" w:hAnsi="Poppins" w:cs="Poppins"/>
        </w:rPr>
        <w:t>?</w:t>
      </w:r>
    </w:p>
    <w:p w14:paraId="50B109F8" w14:textId="77777777" w:rsidR="00CA0621" w:rsidRPr="00C92FB9" w:rsidRDefault="00CA0621" w:rsidP="00CA0621">
      <w:pPr>
        <w:numPr>
          <w:ilvl w:val="0"/>
          <w:numId w:val="21"/>
        </w:numPr>
        <w:spacing w:after="0" w:line="300" w:lineRule="atLeast"/>
        <w:ind w:left="709" w:hanging="425"/>
        <w:rPr>
          <w:rFonts w:ascii="Poppins" w:hAnsi="Poppins" w:cs="Poppins"/>
        </w:rPr>
      </w:pPr>
      <w:r w:rsidRPr="00C92FB9">
        <w:rPr>
          <w:rFonts w:ascii="Poppins" w:hAnsi="Poppins" w:cs="Poppins"/>
        </w:rPr>
        <w:t>Do you support the proposed implementation approach?</w:t>
      </w:r>
    </w:p>
    <w:p w14:paraId="32D84719" w14:textId="77777777" w:rsidR="00CA0621" w:rsidRPr="00C92FB9" w:rsidRDefault="00CA0621" w:rsidP="00CA0621">
      <w:pPr>
        <w:numPr>
          <w:ilvl w:val="0"/>
          <w:numId w:val="21"/>
        </w:numPr>
        <w:spacing w:after="0" w:line="300" w:lineRule="atLeast"/>
        <w:ind w:left="709" w:hanging="425"/>
        <w:rPr>
          <w:rFonts w:ascii="Poppins" w:hAnsi="Poppins" w:cs="Poppins"/>
        </w:rPr>
      </w:pPr>
      <w:r w:rsidRPr="00C92FB9">
        <w:rPr>
          <w:rFonts w:ascii="Poppins" w:hAnsi="Poppins" w:cs="Poppins"/>
        </w:rPr>
        <w:t>Do you have any other comments?</w:t>
      </w:r>
    </w:p>
    <w:p w14:paraId="2E2C5DB4" w14:textId="77777777" w:rsidR="00CA0621" w:rsidRPr="00C92FB9" w:rsidRDefault="00CA0621" w:rsidP="00CA0621">
      <w:pPr>
        <w:numPr>
          <w:ilvl w:val="0"/>
          <w:numId w:val="21"/>
        </w:numPr>
        <w:spacing w:after="120" w:line="300" w:lineRule="atLeast"/>
        <w:ind w:left="709" w:hanging="425"/>
        <w:rPr>
          <w:rFonts w:ascii="Poppins" w:hAnsi="Poppins" w:cs="Poppins"/>
        </w:rPr>
      </w:pPr>
      <w:r w:rsidRPr="00C92FB9">
        <w:rPr>
          <w:rFonts w:ascii="Poppins" w:hAnsi="Poppins" w:cs="Poppins"/>
        </w:rPr>
        <w:t xml:space="preserve">Do you wish to raise a Workgroup Consultation Alternative request for the Workgroup to consider? </w:t>
      </w:r>
    </w:p>
    <w:p w14:paraId="77139123" w14:textId="77777777" w:rsidR="00CA0621" w:rsidRPr="00C92FB9" w:rsidRDefault="00CA0621" w:rsidP="00CA0621">
      <w:pPr>
        <w:numPr>
          <w:ilvl w:val="0"/>
          <w:numId w:val="21"/>
        </w:numPr>
        <w:spacing w:after="120" w:line="300" w:lineRule="atLeast"/>
        <w:ind w:left="709" w:hanging="425"/>
        <w:rPr>
          <w:rFonts w:ascii="Poppins" w:eastAsia="Poppins" w:hAnsi="Poppins" w:cs="Poppins"/>
        </w:rPr>
      </w:pPr>
      <w:r w:rsidRPr="00C92FB9">
        <w:rPr>
          <w:rFonts w:ascii="Poppins" w:hAnsi="Poppins" w:cs="Poppins"/>
          <w:color w:val="000000" w:themeColor="text1"/>
        </w:rPr>
        <w:t>Does the draft legal text satisfy the intent of the modification?</w:t>
      </w:r>
    </w:p>
    <w:p w14:paraId="44B3E83F" w14:textId="350DCE10" w:rsidR="00CA0621" w:rsidRPr="00C92FB9" w:rsidRDefault="00CA0621" w:rsidP="00CA0621">
      <w:pPr>
        <w:numPr>
          <w:ilvl w:val="0"/>
          <w:numId w:val="21"/>
        </w:numPr>
        <w:spacing w:after="120" w:line="300" w:lineRule="atLeast"/>
        <w:ind w:left="709" w:hanging="425"/>
        <w:rPr>
          <w:rFonts w:ascii="Poppins" w:hAnsi="Poppins" w:cs="Poppins"/>
        </w:rPr>
      </w:pPr>
      <w:bookmarkStart w:id="212" w:name="_Hlk65582914"/>
      <w:r w:rsidRPr="00C92FB9">
        <w:rPr>
          <w:rFonts w:ascii="Poppins" w:hAnsi="Poppins" w:cs="Poppins"/>
        </w:rPr>
        <w:t xml:space="preserve">Do you agree with the Workgroup’s assessment that the modification does not impact the European Electricity Balancing Regulation (EBR) Article 18 terms and conditions held within </w:t>
      </w:r>
      <w:r w:rsidRPr="00F73854">
        <w:rPr>
          <w:rFonts w:ascii="Poppins" w:hAnsi="Poppins" w:cs="Poppins"/>
        </w:rPr>
        <w:t>the Code?</w:t>
      </w:r>
      <w:r w:rsidRPr="00C92FB9">
        <w:rPr>
          <w:rFonts w:ascii="Poppins" w:hAnsi="Poppins" w:cs="Poppins"/>
        </w:rPr>
        <w:t xml:space="preserve">    </w:t>
      </w:r>
    </w:p>
    <w:bookmarkEnd w:id="212"/>
    <w:p w14:paraId="1C25C27D" w14:textId="1144E003" w:rsidR="00CA0621" w:rsidRPr="00DE2E99" w:rsidRDefault="00CA0621" w:rsidP="00CA0621">
      <w:pPr>
        <w:rPr>
          <w:rFonts w:ascii="Poppins" w:hAnsi="Poppins" w:cs="Poppins"/>
          <w:b/>
          <w:bCs/>
          <w:color w:val="3F0731"/>
        </w:rPr>
      </w:pPr>
      <w:r w:rsidRPr="00DE2E99">
        <w:rPr>
          <w:rFonts w:ascii="Poppins" w:hAnsi="Poppins" w:cs="Poppins"/>
          <w:b/>
          <w:bCs/>
          <w:color w:val="3F0731"/>
        </w:rPr>
        <w:t>Specific Workgroup Consultation questions</w:t>
      </w:r>
    </w:p>
    <w:p w14:paraId="4752BA5E" w14:textId="6744E4CF" w:rsidR="004D0F5F" w:rsidRPr="00961AB7" w:rsidRDefault="00C40377" w:rsidP="00CA0442">
      <w:pPr>
        <w:numPr>
          <w:ilvl w:val="0"/>
          <w:numId w:val="21"/>
        </w:numPr>
        <w:spacing w:after="120" w:line="300" w:lineRule="atLeast"/>
        <w:ind w:left="709" w:hanging="425"/>
        <w:rPr>
          <w:rFonts w:ascii="Poppins" w:hAnsi="Poppins" w:cs="Poppins"/>
          <w:color w:val="000000" w:themeColor="text1"/>
          <w:highlight w:val="yellow"/>
        </w:rPr>
      </w:pPr>
      <w:bookmarkStart w:id="213" w:name="_Hlk205405564"/>
      <w:r w:rsidRPr="00961AB7">
        <w:rPr>
          <w:rFonts w:ascii="Poppins" w:hAnsi="Poppins" w:cs="Poppins"/>
          <w:color w:val="000000" w:themeColor="text1"/>
          <w:highlight w:val="yellow"/>
        </w:rPr>
        <w:t>Do you believe that the proposed legal drafting currently developed for OC2 is best included in OC2 or BC1 bearing in mind the Space Weather timescales involved</w:t>
      </w:r>
      <w:bookmarkEnd w:id="213"/>
      <w:r w:rsidR="00665D43" w:rsidRPr="00961AB7">
        <w:rPr>
          <w:rFonts w:ascii="Poppins" w:hAnsi="Poppins" w:cs="Poppins"/>
          <w:color w:val="000000" w:themeColor="text1"/>
          <w:highlight w:val="yellow"/>
        </w:rPr>
        <w:t>?</w:t>
      </w:r>
    </w:p>
    <w:p w14:paraId="0C176C5A" w14:textId="09F9B496" w:rsidR="00665D43" w:rsidRPr="00961AB7" w:rsidRDefault="00665D43" w:rsidP="00CA0442">
      <w:pPr>
        <w:numPr>
          <w:ilvl w:val="0"/>
          <w:numId w:val="21"/>
        </w:numPr>
        <w:spacing w:after="120" w:line="300" w:lineRule="atLeast"/>
        <w:ind w:left="709" w:hanging="425"/>
        <w:rPr>
          <w:rFonts w:ascii="Poppins" w:hAnsi="Poppins" w:cs="Poppins"/>
          <w:color w:val="000000" w:themeColor="text1"/>
          <w:highlight w:val="yellow"/>
        </w:rPr>
      </w:pPr>
      <w:r w:rsidRPr="00961AB7">
        <w:rPr>
          <w:rFonts w:ascii="Poppins" w:hAnsi="Poppins" w:cs="Poppins"/>
          <w:iCs/>
          <w:color w:val="000000" w:themeColor="text1"/>
          <w:highlight w:val="yellow"/>
        </w:rPr>
        <w:t>Do you believe it is appropriate to have a consequential modification in the STC to ensure TOs declare their asset capability during a Space Weather event in similar way to Network Operators?</w:t>
      </w:r>
    </w:p>
    <w:p w14:paraId="13A7380E" w14:textId="36643812" w:rsidR="00665D43" w:rsidRPr="00961AB7" w:rsidRDefault="007728DA" w:rsidP="00CA0442">
      <w:pPr>
        <w:numPr>
          <w:ilvl w:val="0"/>
          <w:numId w:val="21"/>
        </w:numPr>
        <w:spacing w:after="120" w:line="300" w:lineRule="atLeast"/>
        <w:ind w:left="709" w:hanging="425"/>
        <w:rPr>
          <w:rFonts w:ascii="Poppins" w:hAnsi="Poppins" w:cs="Poppins"/>
          <w:color w:val="000000" w:themeColor="text1"/>
          <w:highlight w:val="yellow"/>
        </w:rPr>
      </w:pPr>
      <w:bookmarkStart w:id="214" w:name="_Hlk205884326"/>
      <w:r w:rsidRPr="00961AB7">
        <w:rPr>
          <w:rFonts w:ascii="Poppins" w:hAnsi="Poppins" w:cs="Poppins"/>
          <w:color w:val="000000" w:themeColor="text1"/>
          <w:highlight w:val="yellow"/>
        </w:rPr>
        <w:t>As currently drafted</w:t>
      </w:r>
      <w:r w:rsidR="00421BC2">
        <w:rPr>
          <w:rFonts w:ascii="Poppins" w:hAnsi="Poppins" w:cs="Poppins"/>
          <w:color w:val="000000" w:themeColor="text1"/>
          <w:highlight w:val="yellow"/>
        </w:rPr>
        <w:t>,</w:t>
      </w:r>
      <w:r w:rsidRPr="00961AB7">
        <w:rPr>
          <w:rFonts w:ascii="Poppins" w:hAnsi="Poppins" w:cs="Poppins"/>
          <w:color w:val="000000" w:themeColor="text1"/>
          <w:highlight w:val="yellow"/>
        </w:rPr>
        <w:t xml:space="preserve"> there is no change to BC1, however, do you believe the changes as proposed in OC2 would have an impact on EBR Article 18</w:t>
      </w:r>
      <w:r w:rsidR="00476461" w:rsidRPr="00961AB7">
        <w:rPr>
          <w:rFonts w:ascii="Poppins" w:hAnsi="Poppins" w:cs="Poppins"/>
          <w:color w:val="000000" w:themeColor="text1"/>
          <w:highlight w:val="yellow"/>
        </w:rPr>
        <w:t xml:space="preserve"> terms and conditions</w:t>
      </w:r>
      <w:r w:rsidRPr="00961AB7">
        <w:rPr>
          <w:rFonts w:ascii="Poppins" w:hAnsi="Poppins" w:cs="Poppins"/>
          <w:color w:val="000000" w:themeColor="text1"/>
          <w:highlight w:val="yellow"/>
        </w:rPr>
        <w:t>?</w:t>
      </w:r>
    </w:p>
    <w:bookmarkEnd w:id="214"/>
    <w:p w14:paraId="4F96D1E3" w14:textId="650A26A4" w:rsidR="00CA0621" w:rsidRPr="00DE2E99" w:rsidRDefault="00CA0621" w:rsidP="00CA0621">
      <w:pPr>
        <w:rPr>
          <w:rFonts w:ascii="Poppins" w:hAnsi="Poppins" w:cs="Poppins"/>
        </w:rPr>
      </w:pPr>
      <w:r w:rsidRPr="00DE2E99">
        <w:rPr>
          <w:rFonts w:ascii="Poppins" w:hAnsi="Poppins" w:cs="Poppins"/>
        </w:rPr>
        <w:t>The Workgroup is seeking the view</w:t>
      </w:r>
      <w:r w:rsidRPr="00CF476C">
        <w:rPr>
          <w:rFonts w:ascii="Poppins" w:hAnsi="Poppins" w:cs="Poppins"/>
        </w:rPr>
        <w:t>s</w:t>
      </w:r>
      <w:ins w:id="215" w:author="Claire Goult [NESO]" w:date="2025-08-13T15:33:00Z" w16du:dateUtc="2025-08-13T14:33:00Z">
        <w:r w:rsidR="006E4B02">
          <w:rPr>
            <w:rFonts w:ascii="Poppins" w:hAnsi="Poppins" w:cs="Poppins"/>
          </w:rPr>
          <w:t xml:space="preserve"> of</w:t>
        </w:r>
      </w:ins>
      <w:r w:rsidRPr="00CF476C">
        <w:rPr>
          <w:rFonts w:ascii="Poppins" w:hAnsi="Poppins" w:cs="Poppins"/>
        </w:rPr>
        <w:t xml:space="preserve"> Grid Code</w:t>
      </w:r>
      <w:r w:rsidRPr="00DE2E99">
        <w:rPr>
          <w:rFonts w:ascii="Poppins" w:hAnsi="Poppins" w:cs="Poppins"/>
        </w:rPr>
        <w:t xml:space="preserve"> Users and other interested parties in relation to the issues noted in this document and specifically in response to the questions above. </w:t>
      </w:r>
    </w:p>
    <w:p w14:paraId="67FEC070" w14:textId="6DA63B7E" w:rsidR="00CA0621" w:rsidRPr="00DE2E99" w:rsidRDefault="00CA0621" w:rsidP="00CA0621">
      <w:pPr>
        <w:rPr>
          <w:rFonts w:ascii="Poppins" w:hAnsi="Poppins" w:cs="Poppins"/>
        </w:rPr>
      </w:pPr>
      <w:bookmarkStart w:id="216" w:name="_Hlk50543467"/>
      <w:r w:rsidRPr="00DE2E99">
        <w:rPr>
          <w:rFonts w:ascii="Poppins" w:hAnsi="Poppins" w:cs="Poppins"/>
        </w:rPr>
        <w:t xml:space="preserve">Please </w:t>
      </w:r>
      <w:r w:rsidRPr="00370AF0">
        <w:rPr>
          <w:rFonts w:ascii="Poppins" w:hAnsi="Poppins" w:cs="Poppins"/>
        </w:rPr>
        <w:t xml:space="preserve">send your response </w:t>
      </w:r>
      <w:r w:rsidRPr="00CF476C">
        <w:rPr>
          <w:rFonts w:ascii="Poppins" w:hAnsi="Poppins" w:cs="Poppins"/>
        </w:rPr>
        <w:t xml:space="preserve">to </w:t>
      </w:r>
      <w:hyperlink r:id="rId24" w:history="1">
        <w:r w:rsidR="00381530" w:rsidRPr="00CF476C">
          <w:rPr>
            <w:rStyle w:val="Hyperlink"/>
            <w:rFonts w:ascii="Poppins" w:hAnsi="Poppins" w:cs="Poppins"/>
          </w:rPr>
          <w:t>grid.code@neso.energy</w:t>
        </w:r>
      </w:hyperlink>
      <w:r w:rsidRPr="00CF476C">
        <w:rPr>
          <w:rStyle w:val="CommentReference"/>
          <w:rFonts w:ascii="Poppins" w:hAnsi="Poppins" w:cs="Poppins"/>
        </w:rPr>
        <w:t xml:space="preserve"> </w:t>
      </w:r>
      <w:r w:rsidRPr="00CF476C">
        <w:rPr>
          <w:rFonts w:ascii="Poppins" w:hAnsi="Poppins" w:cs="Poppins"/>
        </w:rPr>
        <w:t xml:space="preserve">using the response pro-forma which can be found on the </w:t>
      </w:r>
      <w:hyperlink r:id="rId25" w:history="1">
        <w:r w:rsidRPr="00386C93">
          <w:rPr>
            <w:rStyle w:val="Hyperlink"/>
            <w:rFonts w:ascii="Poppins" w:hAnsi="Poppins" w:cs="Poppins"/>
          </w:rPr>
          <w:t>GC</w:t>
        </w:r>
        <w:r w:rsidR="00386C93" w:rsidRPr="00386C93">
          <w:rPr>
            <w:rStyle w:val="Hyperlink"/>
            <w:rFonts w:ascii="Poppins" w:hAnsi="Poppins" w:cs="Poppins"/>
          </w:rPr>
          <w:t>0</w:t>
        </w:r>
        <w:r w:rsidR="00CF476C" w:rsidRPr="00386C93">
          <w:rPr>
            <w:rStyle w:val="Hyperlink"/>
            <w:rFonts w:ascii="Poppins" w:hAnsi="Poppins" w:cs="Poppins"/>
          </w:rPr>
          <w:t>183</w:t>
        </w:r>
        <w:r w:rsidRPr="00386C93">
          <w:rPr>
            <w:rStyle w:val="Hyperlink"/>
            <w:rFonts w:ascii="Poppins" w:hAnsi="Poppins" w:cs="Poppins"/>
          </w:rPr>
          <w:t xml:space="preserve"> modification page</w:t>
        </w:r>
      </w:hyperlink>
      <w:r w:rsidRPr="00CF476C">
        <w:rPr>
          <w:rFonts w:ascii="Poppins" w:hAnsi="Poppins" w:cs="Poppins"/>
        </w:rPr>
        <w:t>.</w:t>
      </w:r>
    </w:p>
    <w:bookmarkEnd w:id="216"/>
    <w:p w14:paraId="332973C3" w14:textId="77777777" w:rsidR="00CA0621" w:rsidRPr="00DE2E99" w:rsidRDefault="00CA0621" w:rsidP="00CA0621">
      <w:pPr>
        <w:rPr>
          <w:rFonts w:ascii="Poppins" w:hAnsi="Poppins" w:cs="Poppins"/>
        </w:rPr>
      </w:pPr>
      <w:r w:rsidRPr="00DE2E99">
        <w:rPr>
          <w:rFonts w:ascii="Poppins" w:hAnsi="Poppins" w:cs="Poppins"/>
        </w:rPr>
        <w:t>In accordance with Governance Rules if you wish to raise a Workgroup Consultation Alternative Request please fill in the form which you can find at the above link.</w:t>
      </w:r>
    </w:p>
    <w:p w14:paraId="584AC8F8" w14:textId="77777777" w:rsidR="00CA0621" w:rsidRPr="00DE2E99" w:rsidRDefault="00CA0621" w:rsidP="00CA0621">
      <w:pPr>
        <w:tabs>
          <w:tab w:val="left" w:pos="1490"/>
        </w:tabs>
        <w:rPr>
          <w:rFonts w:ascii="Poppins" w:hAnsi="Poppins" w:cs="Poppins"/>
        </w:rPr>
      </w:pPr>
    </w:p>
    <w:p w14:paraId="480CB6B9" w14:textId="77777777" w:rsidR="00CA0621" w:rsidRPr="00DE2E99" w:rsidRDefault="00CA0621" w:rsidP="00CA0621">
      <w:pPr>
        <w:rPr>
          <w:rFonts w:ascii="Poppins" w:hAnsi="Poppins" w:cs="Poppins"/>
          <w:i/>
          <w:sz w:val="20"/>
        </w:rPr>
      </w:pPr>
      <w:bookmarkStart w:id="217" w:name="_Hlk66255880"/>
      <w:r w:rsidRPr="00DE2E99">
        <w:rPr>
          <w:rFonts w:ascii="Poppins" w:hAnsi="Poppins" w:cs="Poppins"/>
          <w:i/>
        </w:rPr>
        <w:t xml:space="preserve">If you wish to submit a confidential response, mark the relevant box on your consultation proforma. Confidential responses will be disclosed to the Authority in full </w:t>
      </w:r>
      <w:r w:rsidRPr="00DE2E99">
        <w:rPr>
          <w:rFonts w:ascii="Poppins" w:hAnsi="Poppins" w:cs="Poppins"/>
          <w:i/>
        </w:rPr>
        <w:lastRenderedPageBreak/>
        <w:t>but, unless agreed otherwise, will not be shared with the Panel, Workgroup or the industry and may therefore not influence the debate to the same extent as a non-confidential response.</w:t>
      </w:r>
    </w:p>
    <w:bookmarkEnd w:id="217"/>
    <w:p w14:paraId="2ACAAEE0" w14:textId="77777777" w:rsidR="00CA0621" w:rsidRPr="00DE2E99" w:rsidRDefault="00CA0621" w:rsidP="00CA0621">
      <w:pPr>
        <w:rPr>
          <w:rStyle w:val="normaltextrun"/>
          <w:rFonts w:ascii="Poppins" w:hAnsi="Poppins" w:cs="Poppins"/>
          <w:b/>
          <w:bCs/>
          <w:color w:val="FFFFFF"/>
          <w:sz w:val="28"/>
          <w:szCs w:val="28"/>
          <w:shd w:val="clear" w:color="auto" w:fill="727274"/>
        </w:rPr>
      </w:pPr>
    </w:p>
    <w:p w14:paraId="0448E34C" w14:textId="4D38052A" w:rsidR="00CA0621" w:rsidRDefault="00CA0621" w:rsidP="770D1C6F">
      <w:pPr>
        <w:pStyle w:val="CA7"/>
        <w:shd w:val="clear" w:color="auto" w:fill="3F0731" w:themeFill="accent1"/>
        <w:rPr>
          <w:rFonts w:ascii="Poppins" w:hAnsi="Poppins" w:cs="Poppins"/>
        </w:rPr>
      </w:pPr>
      <w:bookmarkStart w:id="218" w:name="_Toc205441577"/>
      <w:r w:rsidRPr="00DE2E99">
        <w:rPr>
          <w:rFonts w:ascii="Poppins" w:hAnsi="Poppins" w:cs="Poppins"/>
        </w:rPr>
        <w:t>Acronyms, key terms and reference material</w:t>
      </w:r>
      <w:bookmarkEnd w:id="218"/>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6945"/>
      </w:tblGrid>
      <w:tr w:rsidR="008A51F3" w:rsidRPr="008A51F3" w14:paraId="3C0051BB" w14:textId="77777777" w:rsidTr="008A51F3">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3F0731"/>
            <w:hideMark/>
          </w:tcPr>
          <w:p w14:paraId="4F671487" w14:textId="77777777" w:rsidR="008A51F3" w:rsidRPr="008A51F3" w:rsidRDefault="008A51F3" w:rsidP="008A51F3">
            <w:pPr>
              <w:tabs>
                <w:tab w:val="left" w:pos="2820"/>
              </w:tabs>
              <w:rPr>
                <w:rFonts w:ascii="Poppins" w:eastAsia="Arial" w:hAnsi="Poppins" w:cs="Poppins"/>
                <w:color w:val="FFFFFF"/>
              </w:rPr>
            </w:pPr>
            <w:r w:rsidRPr="008A51F3">
              <w:rPr>
                <w:rFonts w:ascii="Poppins" w:eastAsia="Arial" w:hAnsi="Poppins" w:cs="Poppins"/>
                <w:b/>
                <w:bCs/>
                <w:color w:val="FFFFFF"/>
              </w:rPr>
              <w:t>Acronym / key term</w:t>
            </w:r>
            <w:r w:rsidRPr="008A51F3">
              <w:rPr>
                <w:rFonts w:ascii="Poppins" w:eastAsia="Arial" w:hAnsi="Poppins" w:cs="Poppins"/>
                <w:color w:val="FFFFFF"/>
              </w:rPr>
              <w:t> </w:t>
            </w:r>
          </w:p>
        </w:tc>
        <w:tc>
          <w:tcPr>
            <w:tcW w:w="6945" w:type="dxa"/>
            <w:tcBorders>
              <w:top w:val="single" w:sz="6" w:space="0" w:color="auto"/>
              <w:left w:val="single" w:sz="6" w:space="0" w:color="auto"/>
              <w:bottom w:val="single" w:sz="6" w:space="0" w:color="auto"/>
              <w:right w:val="single" w:sz="6" w:space="0" w:color="auto"/>
            </w:tcBorders>
            <w:shd w:val="clear" w:color="auto" w:fill="3F0731"/>
            <w:hideMark/>
          </w:tcPr>
          <w:p w14:paraId="408B531D" w14:textId="77777777" w:rsidR="008A51F3" w:rsidRPr="008A51F3" w:rsidRDefault="008A51F3" w:rsidP="008A51F3">
            <w:pPr>
              <w:tabs>
                <w:tab w:val="left" w:pos="2820"/>
              </w:tabs>
              <w:rPr>
                <w:rFonts w:ascii="Poppins" w:eastAsia="Arial" w:hAnsi="Poppins" w:cs="Poppins"/>
                <w:color w:val="FFFFFF"/>
              </w:rPr>
            </w:pPr>
            <w:r w:rsidRPr="008A51F3">
              <w:rPr>
                <w:rFonts w:ascii="Poppins" w:eastAsia="Arial" w:hAnsi="Poppins" w:cs="Poppins"/>
                <w:b/>
                <w:bCs/>
                <w:color w:val="FFFFFF"/>
              </w:rPr>
              <w:t>Meaning</w:t>
            </w:r>
            <w:r w:rsidRPr="008A51F3">
              <w:rPr>
                <w:rFonts w:ascii="Poppins" w:eastAsia="Arial" w:hAnsi="Poppins" w:cs="Poppins"/>
                <w:color w:val="FFFFFF"/>
              </w:rPr>
              <w:t> </w:t>
            </w:r>
          </w:p>
        </w:tc>
      </w:tr>
      <w:tr w:rsidR="003A0FB3" w:rsidRPr="008A51F3" w14:paraId="5D0EC55C"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224A25D4" w14:textId="64D9EF51" w:rsidR="003A0FB3" w:rsidRPr="008A51F3" w:rsidRDefault="003A0FB3" w:rsidP="008A51F3">
            <w:pPr>
              <w:tabs>
                <w:tab w:val="left" w:pos="2820"/>
              </w:tabs>
              <w:rPr>
                <w:rFonts w:ascii="Poppins" w:eastAsia="Arial" w:hAnsi="Poppins" w:cs="Poppins"/>
              </w:rPr>
            </w:pPr>
            <w:r>
              <w:rPr>
                <w:rFonts w:ascii="Poppins" w:eastAsia="Arial" w:hAnsi="Poppins" w:cs="Poppins"/>
              </w:rPr>
              <w:t>BAU</w:t>
            </w:r>
          </w:p>
        </w:tc>
        <w:tc>
          <w:tcPr>
            <w:tcW w:w="6945" w:type="dxa"/>
            <w:tcBorders>
              <w:top w:val="single" w:sz="6" w:space="0" w:color="auto"/>
              <w:left w:val="single" w:sz="6" w:space="0" w:color="auto"/>
              <w:bottom w:val="single" w:sz="6" w:space="0" w:color="auto"/>
              <w:right w:val="single" w:sz="6" w:space="0" w:color="auto"/>
            </w:tcBorders>
          </w:tcPr>
          <w:p w14:paraId="119A0717" w14:textId="434A2977" w:rsidR="003A0FB3" w:rsidRPr="008A51F3" w:rsidRDefault="003A0FB3" w:rsidP="008A51F3">
            <w:pPr>
              <w:tabs>
                <w:tab w:val="left" w:pos="2820"/>
              </w:tabs>
              <w:rPr>
                <w:rFonts w:ascii="Poppins" w:eastAsia="Arial" w:hAnsi="Poppins" w:cs="Poppins"/>
              </w:rPr>
            </w:pPr>
            <w:r>
              <w:rPr>
                <w:rFonts w:ascii="Poppins" w:eastAsia="Arial" w:hAnsi="Poppins" w:cs="Poppins"/>
              </w:rPr>
              <w:t>Business As Usual</w:t>
            </w:r>
          </w:p>
        </w:tc>
      </w:tr>
      <w:tr w:rsidR="008A51F3" w:rsidRPr="008A51F3" w14:paraId="21BA05DF"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734C56B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BSC </w:t>
            </w:r>
          </w:p>
        </w:tc>
        <w:tc>
          <w:tcPr>
            <w:tcW w:w="6945" w:type="dxa"/>
            <w:tcBorders>
              <w:top w:val="single" w:sz="6" w:space="0" w:color="auto"/>
              <w:left w:val="single" w:sz="6" w:space="0" w:color="auto"/>
              <w:bottom w:val="single" w:sz="6" w:space="0" w:color="auto"/>
              <w:right w:val="single" w:sz="6" w:space="0" w:color="auto"/>
            </w:tcBorders>
            <w:hideMark/>
          </w:tcPr>
          <w:p w14:paraId="52A86866"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Balancing and Settlement Code </w:t>
            </w:r>
          </w:p>
        </w:tc>
      </w:tr>
      <w:tr w:rsidR="008A51F3" w:rsidRPr="008A51F3" w14:paraId="3861832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87FF64E"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BMRS</w:t>
            </w:r>
          </w:p>
        </w:tc>
        <w:tc>
          <w:tcPr>
            <w:tcW w:w="6945" w:type="dxa"/>
            <w:tcBorders>
              <w:top w:val="single" w:sz="6" w:space="0" w:color="auto"/>
              <w:left w:val="single" w:sz="6" w:space="0" w:color="auto"/>
              <w:bottom w:val="single" w:sz="6" w:space="0" w:color="auto"/>
              <w:right w:val="single" w:sz="6" w:space="0" w:color="auto"/>
            </w:tcBorders>
          </w:tcPr>
          <w:p w14:paraId="6018F450"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Balancing Mechanism Reporting Service</w:t>
            </w:r>
          </w:p>
        </w:tc>
      </w:tr>
      <w:tr w:rsidR="007505D0" w:rsidRPr="008A51F3" w14:paraId="638DAAB8"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58D8087" w14:textId="53BF0A1B" w:rsidR="007505D0" w:rsidRPr="003E0781" w:rsidRDefault="007505D0" w:rsidP="008A51F3">
            <w:pPr>
              <w:tabs>
                <w:tab w:val="left" w:pos="2820"/>
              </w:tabs>
              <w:rPr>
                <w:rFonts w:ascii="Poppins" w:eastAsia="Arial" w:hAnsi="Poppins" w:cs="Poppins"/>
              </w:rPr>
            </w:pPr>
            <w:r w:rsidRPr="003E0781">
              <w:rPr>
                <w:rFonts w:ascii="Poppins" w:eastAsia="Arial" w:hAnsi="Poppins" w:cs="Poppins"/>
              </w:rPr>
              <w:t>C</w:t>
            </w:r>
            <w:r w:rsidR="003E0781">
              <w:rPr>
                <w:rFonts w:ascii="Poppins" w:eastAsia="Arial" w:hAnsi="Poppins" w:cs="Poppins"/>
              </w:rPr>
              <w:t>NI</w:t>
            </w:r>
          </w:p>
        </w:tc>
        <w:tc>
          <w:tcPr>
            <w:tcW w:w="6945" w:type="dxa"/>
            <w:tcBorders>
              <w:top w:val="single" w:sz="6" w:space="0" w:color="auto"/>
              <w:left w:val="single" w:sz="6" w:space="0" w:color="auto"/>
              <w:bottom w:val="single" w:sz="6" w:space="0" w:color="auto"/>
              <w:right w:val="single" w:sz="6" w:space="0" w:color="auto"/>
            </w:tcBorders>
          </w:tcPr>
          <w:p w14:paraId="10889A21" w14:textId="086A3221" w:rsidR="007505D0" w:rsidRPr="003E0781" w:rsidRDefault="008B76D0" w:rsidP="008A51F3">
            <w:pPr>
              <w:tabs>
                <w:tab w:val="left" w:pos="2820"/>
              </w:tabs>
              <w:rPr>
                <w:rFonts w:ascii="Poppins" w:eastAsia="Arial" w:hAnsi="Poppins" w:cs="Poppins"/>
              </w:rPr>
            </w:pPr>
            <w:r w:rsidRPr="003E0781">
              <w:rPr>
                <w:rFonts w:ascii="Poppins" w:eastAsia="Arial" w:hAnsi="Poppins" w:cs="Poppins"/>
              </w:rPr>
              <w:t>Critical National Infrastructure</w:t>
            </w:r>
          </w:p>
        </w:tc>
      </w:tr>
      <w:tr w:rsidR="008A51F3" w:rsidRPr="008A51F3" w14:paraId="2348906B"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0FF0F35E"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CUSC </w:t>
            </w:r>
          </w:p>
        </w:tc>
        <w:tc>
          <w:tcPr>
            <w:tcW w:w="6945" w:type="dxa"/>
            <w:tcBorders>
              <w:top w:val="single" w:sz="6" w:space="0" w:color="auto"/>
              <w:left w:val="single" w:sz="6" w:space="0" w:color="auto"/>
              <w:bottom w:val="single" w:sz="6" w:space="0" w:color="auto"/>
              <w:right w:val="single" w:sz="6" w:space="0" w:color="auto"/>
            </w:tcBorders>
            <w:hideMark/>
          </w:tcPr>
          <w:p w14:paraId="29B51738"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Connection and Use of System Code </w:t>
            </w:r>
          </w:p>
        </w:tc>
      </w:tr>
      <w:tr w:rsidR="001A3C59" w:rsidRPr="008A51F3" w14:paraId="505F0DD7"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491A6F4E" w14:textId="1097AFBB" w:rsidR="001A3C59" w:rsidRPr="008A51F3" w:rsidRDefault="001A3C59" w:rsidP="008A51F3">
            <w:pPr>
              <w:tabs>
                <w:tab w:val="left" w:pos="2820"/>
              </w:tabs>
              <w:rPr>
                <w:rFonts w:ascii="Poppins" w:eastAsia="Arial" w:hAnsi="Poppins" w:cs="Poppins"/>
              </w:rPr>
            </w:pPr>
            <w:r>
              <w:rPr>
                <w:rFonts w:ascii="Poppins" w:eastAsia="Arial" w:hAnsi="Poppins" w:cs="Poppins"/>
              </w:rPr>
              <w:t>CMEs</w:t>
            </w:r>
          </w:p>
        </w:tc>
        <w:tc>
          <w:tcPr>
            <w:tcW w:w="6945" w:type="dxa"/>
            <w:tcBorders>
              <w:top w:val="single" w:sz="6" w:space="0" w:color="auto"/>
              <w:left w:val="single" w:sz="6" w:space="0" w:color="auto"/>
              <w:bottom w:val="single" w:sz="6" w:space="0" w:color="auto"/>
              <w:right w:val="single" w:sz="6" w:space="0" w:color="auto"/>
            </w:tcBorders>
          </w:tcPr>
          <w:p w14:paraId="162CD11D" w14:textId="6299EEDC" w:rsidR="001A3C59" w:rsidRPr="008A51F3" w:rsidRDefault="001A3C59" w:rsidP="008A51F3">
            <w:pPr>
              <w:tabs>
                <w:tab w:val="left" w:pos="2820"/>
              </w:tabs>
              <w:rPr>
                <w:rFonts w:ascii="Poppins" w:eastAsia="Arial" w:hAnsi="Poppins" w:cs="Poppins"/>
              </w:rPr>
            </w:pPr>
            <w:r>
              <w:rPr>
                <w:rFonts w:ascii="Poppins" w:eastAsia="Arial" w:hAnsi="Poppins" w:cs="Poppins"/>
              </w:rPr>
              <w:t>Coronal Mass Ejections</w:t>
            </w:r>
          </w:p>
        </w:tc>
      </w:tr>
      <w:tr w:rsidR="008A51F3" w:rsidRPr="008A51F3" w14:paraId="322149CC"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1D920E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DESNZ</w:t>
            </w:r>
          </w:p>
        </w:tc>
        <w:tc>
          <w:tcPr>
            <w:tcW w:w="6945" w:type="dxa"/>
            <w:tcBorders>
              <w:top w:val="single" w:sz="6" w:space="0" w:color="auto"/>
              <w:left w:val="single" w:sz="6" w:space="0" w:color="auto"/>
              <w:bottom w:val="single" w:sz="6" w:space="0" w:color="auto"/>
              <w:right w:val="single" w:sz="6" w:space="0" w:color="auto"/>
            </w:tcBorders>
          </w:tcPr>
          <w:p w14:paraId="71CF209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Department for Energy Security and Net Zero</w:t>
            </w:r>
          </w:p>
        </w:tc>
      </w:tr>
      <w:tr w:rsidR="00770433" w:rsidRPr="008A51F3" w14:paraId="3E653D0F"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D3F0503" w14:textId="5B4018CC" w:rsidR="00770433" w:rsidRPr="008A51F3" w:rsidRDefault="00770433" w:rsidP="008A51F3">
            <w:pPr>
              <w:tabs>
                <w:tab w:val="left" w:pos="2820"/>
              </w:tabs>
              <w:rPr>
                <w:rFonts w:ascii="Poppins" w:eastAsia="Arial" w:hAnsi="Poppins" w:cs="Poppins"/>
              </w:rPr>
            </w:pPr>
            <w:r>
              <w:rPr>
                <w:rFonts w:ascii="Poppins" w:eastAsia="Arial" w:hAnsi="Poppins" w:cs="Poppins"/>
              </w:rPr>
              <w:t>DNOs</w:t>
            </w:r>
          </w:p>
        </w:tc>
        <w:tc>
          <w:tcPr>
            <w:tcW w:w="6945" w:type="dxa"/>
            <w:tcBorders>
              <w:top w:val="single" w:sz="6" w:space="0" w:color="auto"/>
              <w:left w:val="single" w:sz="6" w:space="0" w:color="auto"/>
              <w:bottom w:val="single" w:sz="6" w:space="0" w:color="auto"/>
              <w:right w:val="single" w:sz="6" w:space="0" w:color="auto"/>
            </w:tcBorders>
          </w:tcPr>
          <w:p w14:paraId="35B01011" w14:textId="2448C943" w:rsidR="00770433" w:rsidRPr="008A51F3" w:rsidRDefault="00770433" w:rsidP="008A51F3">
            <w:pPr>
              <w:tabs>
                <w:tab w:val="left" w:pos="2820"/>
              </w:tabs>
              <w:rPr>
                <w:rFonts w:ascii="Poppins" w:eastAsia="Arial" w:hAnsi="Poppins" w:cs="Poppins"/>
              </w:rPr>
            </w:pPr>
            <w:r>
              <w:rPr>
                <w:rFonts w:ascii="Poppins" w:eastAsia="Arial" w:hAnsi="Poppins" w:cs="Poppins"/>
              </w:rPr>
              <w:t>Distribution Network Operators</w:t>
            </w:r>
          </w:p>
        </w:tc>
      </w:tr>
      <w:tr w:rsidR="008A51F3" w:rsidRPr="008A51F3" w14:paraId="5195C5A7"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4218D8F9"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EBR </w:t>
            </w:r>
          </w:p>
        </w:tc>
        <w:tc>
          <w:tcPr>
            <w:tcW w:w="6945" w:type="dxa"/>
            <w:tcBorders>
              <w:top w:val="single" w:sz="6" w:space="0" w:color="auto"/>
              <w:left w:val="single" w:sz="6" w:space="0" w:color="auto"/>
              <w:bottom w:val="single" w:sz="6" w:space="0" w:color="auto"/>
              <w:right w:val="single" w:sz="6" w:space="0" w:color="auto"/>
            </w:tcBorders>
            <w:hideMark/>
          </w:tcPr>
          <w:p w14:paraId="4E489555"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Electricity Balancing Regulation </w:t>
            </w:r>
          </w:p>
        </w:tc>
      </w:tr>
      <w:tr w:rsidR="008A51F3" w:rsidRPr="008A51F3" w14:paraId="57BBD7F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9CC8775" w14:textId="77777777" w:rsidR="008A51F3" w:rsidRPr="008A51F3" w:rsidRDefault="008A51F3" w:rsidP="008A51F3">
            <w:pPr>
              <w:tabs>
                <w:tab w:val="left" w:pos="2820"/>
              </w:tabs>
              <w:rPr>
                <w:rFonts w:ascii="Poppins" w:eastAsia="Arial" w:hAnsi="Poppins" w:cs="Poppins"/>
              </w:rPr>
            </w:pPr>
            <w:r w:rsidRPr="008A51F3">
              <w:rPr>
                <w:rFonts w:ascii="Poppins" w:eastAsia="Aptos" w:hAnsi="Poppins" w:cs="Poppins"/>
              </w:rPr>
              <w:t>EISO</w:t>
            </w:r>
          </w:p>
        </w:tc>
        <w:tc>
          <w:tcPr>
            <w:tcW w:w="6945" w:type="dxa"/>
            <w:tcBorders>
              <w:top w:val="single" w:sz="6" w:space="0" w:color="auto"/>
              <w:left w:val="single" w:sz="6" w:space="0" w:color="auto"/>
              <w:bottom w:val="single" w:sz="6" w:space="0" w:color="auto"/>
              <w:right w:val="single" w:sz="6" w:space="0" w:color="auto"/>
            </w:tcBorders>
          </w:tcPr>
          <w:p w14:paraId="36759402" w14:textId="77777777" w:rsidR="008A51F3" w:rsidRPr="008A51F3" w:rsidRDefault="008A51F3" w:rsidP="008A51F3">
            <w:pPr>
              <w:tabs>
                <w:tab w:val="left" w:pos="2820"/>
              </w:tabs>
              <w:rPr>
                <w:rFonts w:ascii="Poppins" w:eastAsia="Arial" w:hAnsi="Poppins" w:cs="Poppins"/>
              </w:rPr>
            </w:pPr>
            <w:bookmarkStart w:id="219" w:name="_Hlk205403058"/>
            <w:r w:rsidRPr="008A51F3">
              <w:rPr>
                <w:rFonts w:ascii="Poppins" w:eastAsia="Arial" w:hAnsi="Poppins" w:cs="Poppins"/>
              </w:rPr>
              <w:t>Externally Interconnected System Operator</w:t>
            </w:r>
            <w:bookmarkEnd w:id="219"/>
          </w:p>
        </w:tc>
      </w:tr>
      <w:tr w:rsidR="008A51F3" w:rsidRPr="008A51F3" w14:paraId="4BAF662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C59AE6B"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GB</w:t>
            </w:r>
          </w:p>
        </w:tc>
        <w:tc>
          <w:tcPr>
            <w:tcW w:w="6945" w:type="dxa"/>
            <w:tcBorders>
              <w:top w:val="single" w:sz="6" w:space="0" w:color="auto"/>
              <w:left w:val="single" w:sz="6" w:space="0" w:color="auto"/>
              <w:bottom w:val="single" w:sz="6" w:space="0" w:color="auto"/>
              <w:right w:val="single" w:sz="6" w:space="0" w:color="auto"/>
            </w:tcBorders>
          </w:tcPr>
          <w:p w14:paraId="778530D5"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Great Britain</w:t>
            </w:r>
          </w:p>
        </w:tc>
      </w:tr>
      <w:tr w:rsidR="008A51F3" w:rsidRPr="008A51F3" w14:paraId="18FD9A1A"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22EE829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GC </w:t>
            </w:r>
          </w:p>
        </w:tc>
        <w:tc>
          <w:tcPr>
            <w:tcW w:w="6945" w:type="dxa"/>
            <w:tcBorders>
              <w:top w:val="single" w:sz="6" w:space="0" w:color="auto"/>
              <w:left w:val="single" w:sz="6" w:space="0" w:color="auto"/>
              <w:bottom w:val="single" w:sz="6" w:space="0" w:color="auto"/>
              <w:right w:val="single" w:sz="6" w:space="0" w:color="auto"/>
            </w:tcBorders>
            <w:hideMark/>
          </w:tcPr>
          <w:p w14:paraId="3313C872"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Grid Code </w:t>
            </w:r>
          </w:p>
        </w:tc>
      </w:tr>
      <w:tr w:rsidR="008A51F3" w:rsidRPr="008A51F3" w14:paraId="2532DF9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40DA55F"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GICs</w:t>
            </w:r>
          </w:p>
        </w:tc>
        <w:tc>
          <w:tcPr>
            <w:tcW w:w="6945" w:type="dxa"/>
            <w:tcBorders>
              <w:top w:val="single" w:sz="6" w:space="0" w:color="auto"/>
              <w:left w:val="single" w:sz="6" w:space="0" w:color="auto"/>
              <w:bottom w:val="single" w:sz="6" w:space="0" w:color="auto"/>
              <w:right w:val="single" w:sz="6" w:space="0" w:color="auto"/>
            </w:tcBorders>
          </w:tcPr>
          <w:p w14:paraId="2A8E03C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Geomagnetically Induced Currents</w:t>
            </w:r>
          </w:p>
        </w:tc>
      </w:tr>
      <w:tr w:rsidR="006D5EEE" w:rsidRPr="008A51F3" w14:paraId="7F7A0D2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F2562F9" w14:textId="51B75F38" w:rsidR="006D5EEE" w:rsidRPr="008A51F3" w:rsidRDefault="006D5EEE" w:rsidP="008A51F3">
            <w:pPr>
              <w:tabs>
                <w:tab w:val="left" w:pos="2820"/>
              </w:tabs>
              <w:rPr>
                <w:rFonts w:ascii="Poppins" w:eastAsia="Arial" w:hAnsi="Poppins" w:cs="Poppins"/>
              </w:rPr>
            </w:pPr>
            <w:r>
              <w:rPr>
                <w:rFonts w:ascii="Poppins" w:eastAsia="Arial" w:hAnsi="Poppins" w:cs="Poppins"/>
              </w:rPr>
              <w:t>GPS</w:t>
            </w:r>
          </w:p>
        </w:tc>
        <w:tc>
          <w:tcPr>
            <w:tcW w:w="6945" w:type="dxa"/>
            <w:tcBorders>
              <w:top w:val="single" w:sz="6" w:space="0" w:color="auto"/>
              <w:left w:val="single" w:sz="6" w:space="0" w:color="auto"/>
              <w:bottom w:val="single" w:sz="6" w:space="0" w:color="auto"/>
              <w:right w:val="single" w:sz="6" w:space="0" w:color="auto"/>
            </w:tcBorders>
          </w:tcPr>
          <w:p w14:paraId="5852E723" w14:textId="5C09D187" w:rsidR="006D5EEE" w:rsidRPr="008A51F3" w:rsidRDefault="006D5EEE" w:rsidP="008A51F3">
            <w:pPr>
              <w:tabs>
                <w:tab w:val="left" w:pos="2820"/>
              </w:tabs>
              <w:rPr>
                <w:rFonts w:ascii="Poppins" w:eastAsia="Arial" w:hAnsi="Poppins" w:cs="Poppins"/>
              </w:rPr>
            </w:pPr>
            <w:r>
              <w:rPr>
                <w:rFonts w:ascii="Poppins" w:eastAsia="Arial" w:hAnsi="Poppins" w:cs="Poppins"/>
              </w:rPr>
              <w:t>Global Positioning Satellite</w:t>
            </w:r>
          </w:p>
        </w:tc>
      </w:tr>
      <w:tr w:rsidR="008A51F3" w:rsidRPr="008A51F3" w14:paraId="4D552376"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2BB7E9CA"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NESO</w:t>
            </w:r>
          </w:p>
        </w:tc>
        <w:tc>
          <w:tcPr>
            <w:tcW w:w="6945" w:type="dxa"/>
            <w:tcBorders>
              <w:top w:val="single" w:sz="6" w:space="0" w:color="auto"/>
              <w:left w:val="single" w:sz="6" w:space="0" w:color="auto"/>
              <w:bottom w:val="single" w:sz="6" w:space="0" w:color="auto"/>
              <w:right w:val="single" w:sz="6" w:space="0" w:color="auto"/>
            </w:tcBorders>
          </w:tcPr>
          <w:p w14:paraId="4990A6A0"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National Energy System Operator</w:t>
            </w:r>
          </w:p>
        </w:tc>
      </w:tr>
      <w:tr w:rsidR="008A51F3" w:rsidRPr="008A51F3" w14:paraId="2FEB217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63E4FD1"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NETS</w:t>
            </w:r>
          </w:p>
        </w:tc>
        <w:tc>
          <w:tcPr>
            <w:tcW w:w="6945" w:type="dxa"/>
            <w:tcBorders>
              <w:top w:val="single" w:sz="6" w:space="0" w:color="auto"/>
              <w:left w:val="single" w:sz="6" w:space="0" w:color="auto"/>
              <w:bottom w:val="single" w:sz="6" w:space="0" w:color="auto"/>
              <w:right w:val="single" w:sz="6" w:space="0" w:color="auto"/>
            </w:tcBorders>
          </w:tcPr>
          <w:p w14:paraId="2F88D89F"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National Electricity Transmission System</w:t>
            </w:r>
          </w:p>
        </w:tc>
      </w:tr>
      <w:tr w:rsidR="008B76D0" w:rsidRPr="008A51F3" w14:paraId="5E6C5C3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0D938E43" w14:textId="5ECA9F2D" w:rsidR="008B76D0" w:rsidRPr="008A51F3" w:rsidRDefault="008B76D0" w:rsidP="008A51F3">
            <w:pPr>
              <w:tabs>
                <w:tab w:val="left" w:pos="2820"/>
              </w:tabs>
              <w:rPr>
                <w:rFonts w:ascii="Poppins" w:eastAsia="Arial" w:hAnsi="Poppins" w:cs="Poppins"/>
              </w:rPr>
            </w:pPr>
            <w:r>
              <w:rPr>
                <w:rFonts w:ascii="Poppins" w:eastAsia="Arial" w:hAnsi="Poppins" w:cs="Poppins"/>
              </w:rPr>
              <w:t>OC2</w:t>
            </w:r>
          </w:p>
        </w:tc>
        <w:tc>
          <w:tcPr>
            <w:tcW w:w="6945" w:type="dxa"/>
            <w:tcBorders>
              <w:top w:val="single" w:sz="6" w:space="0" w:color="auto"/>
              <w:left w:val="single" w:sz="6" w:space="0" w:color="auto"/>
              <w:bottom w:val="single" w:sz="6" w:space="0" w:color="auto"/>
              <w:right w:val="single" w:sz="6" w:space="0" w:color="auto"/>
            </w:tcBorders>
          </w:tcPr>
          <w:p w14:paraId="70C55C21" w14:textId="03AEF2D6" w:rsidR="008B76D0" w:rsidRPr="008A51F3" w:rsidRDefault="008B76D0" w:rsidP="008A51F3">
            <w:pPr>
              <w:tabs>
                <w:tab w:val="left" w:pos="2820"/>
              </w:tabs>
              <w:rPr>
                <w:rFonts w:ascii="Poppins" w:eastAsia="Arial" w:hAnsi="Poppins" w:cs="Poppins"/>
              </w:rPr>
            </w:pPr>
            <w:r>
              <w:rPr>
                <w:rFonts w:ascii="Poppins" w:eastAsia="Arial" w:hAnsi="Poppins" w:cs="Poppins"/>
              </w:rPr>
              <w:t>Operating Code 2</w:t>
            </w:r>
          </w:p>
        </w:tc>
      </w:tr>
      <w:tr w:rsidR="008B76D0" w:rsidRPr="008A51F3" w14:paraId="032099A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349758E" w14:textId="08C37E77" w:rsidR="008B76D0" w:rsidRDefault="008B76D0" w:rsidP="008A51F3">
            <w:pPr>
              <w:tabs>
                <w:tab w:val="left" w:pos="2820"/>
              </w:tabs>
              <w:rPr>
                <w:rFonts w:ascii="Poppins" w:eastAsia="Arial" w:hAnsi="Poppins" w:cs="Poppins"/>
              </w:rPr>
            </w:pPr>
            <w:r>
              <w:rPr>
                <w:rFonts w:ascii="Poppins" w:eastAsia="Arial" w:hAnsi="Poppins" w:cs="Poppins"/>
              </w:rPr>
              <w:t>OC7</w:t>
            </w:r>
          </w:p>
        </w:tc>
        <w:tc>
          <w:tcPr>
            <w:tcW w:w="6945" w:type="dxa"/>
            <w:tcBorders>
              <w:top w:val="single" w:sz="6" w:space="0" w:color="auto"/>
              <w:left w:val="single" w:sz="6" w:space="0" w:color="auto"/>
              <w:bottom w:val="single" w:sz="6" w:space="0" w:color="auto"/>
              <w:right w:val="single" w:sz="6" w:space="0" w:color="auto"/>
            </w:tcBorders>
          </w:tcPr>
          <w:p w14:paraId="142FA6D9" w14:textId="2CB6B0A4" w:rsidR="008B76D0" w:rsidRDefault="008B76D0" w:rsidP="008A51F3">
            <w:pPr>
              <w:tabs>
                <w:tab w:val="left" w:pos="2820"/>
              </w:tabs>
              <w:rPr>
                <w:rFonts w:ascii="Poppins" w:eastAsia="Arial" w:hAnsi="Poppins" w:cs="Poppins"/>
              </w:rPr>
            </w:pPr>
            <w:r>
              <w:rPr>
                <w:rFonts w:ascii="Poppins" w:eastAsia="Arial" w:hAnsi="Poppins" w:cs="Poppins"/>
              </w:rPr>
              <w:t>Operating Code 7</w:t>
            </w:r>
          </w:p>
        </w:tc>
      </w:tr>
      <w:tr w:rsidR="008A51F3" w:rsidRPr="008A51F3" w14:paraId="7BAE0C7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A703DBA"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lastRenderedPageBreak/>
              <w:t>REMIT</w:t>
            </w:r>
          </w:p>
        </w:tc>
        <w:tc>
          <w:tcPr>
            <w:tcW w:w="6945" w:type="dxa"/>
            <w:tcBorders>
              <w:top w:val="single" w:sz="6" w:space="0" w:color="auto"/>
              <w:left w:val="single" w:sz="6" w:space="0" w:color="auto"/>
              <w:bottom w:val="single" w:sz="6" w:space="0" w:color="auto"/>
              <w:right w:val="single" w:sz="6" w:space="0" w:color="auto"/>
            </w:tcBorders>
          </w:tcPr>
          <w:p w14:paraId="6EFD04CD" w14:textId="77777777" w:rsidR="008A51F3" w:rsidRPr="008A51F3" w:rsidRDefault="008A51F3" w:rsidP="008A51F3">
            <w:pPr>
              <w:tabs>
                <w:tab w:val="left" w:pos="2820"/>
              </w:tabs>
              <w:rPr>
                <w:rFonts w:ascii="Poppins" w:eastAsia="Arial" w:hAnsi="Poppins" w:cs="Poppins"/>
              </w:rPr>
            </w:pPr>
            <w:bookmarkStart w:id="220" w:name="_Hlk203055684"/>
            <w:r w:rsidRPr="008A51F3">
              <w:rPr>
                <w:rFonts w:ascii="Poppins" w:eastAsia="Arial" w:hAnsi="Poppins" w:cs="Poppins"/>
              </w:rPr>
              <w:t>Regulation for Energy Markets Integrity and Transparency</w:t>
            </w:r>
            <w:bookmarkEnd w:id="220"/>
          </w:p>
        </w:tc>
      </w:tr>
      <w:tr w:rsidR="00092509" w:rsidRPr="008A51F3" w14:paraId="7253E06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5D8F507" w14:textId="6662D5CB" w:rsidR="00092509" w:rsidRPr="008A51F3" w:rsidRDefault="00092509" w:rsidP="008A51F3">
            <w:pPr>
              <w:tabs>
                <w:tab w:val="left" w:pos="2820"/>
              </w:tabs>
              <w:rPr>
                <w:rFonts w:ascii="Poppins" w:eastAsia="Arial" w:hAnsi="Poppins" w:cs="Poppins"/>
              </w:rPr>
            </w:pPr>
            <w:r>
              <w:rPr>
                <w:rFonts w:ascii="Poppins" w:eastAsia="Arial" w:hAnsi="Poppins" w:cs="Poppins"/>
              </w:rPr>
              <w:t>SME</w:t>
            </w:r>
          </w:p>
        </w:tc>
        <w:tc>
          <w:tcPr>
            <w:tcW w:w="6945" w:type="dxa"/>
            <w:tcBorders>
              <w:top w:val="single" w:sz="6" w:space="0" w:color="auto"/>
              <w:left w:val="single" w:sz="6" w:space="0" w:color="auto"/>
              <w:bottom w:val="single" w:sz="6" w:space="0" w:color="auto"/>
              <w:right w:val="single" w:sz="6" w:space="0" w:color="auto"/>
            </w:tcBorders>
          </w:tcPr>
          <w:p w14:paraId="4F3D00C8" w14:textId="2F6350B2" w:rsidR="00092509" w:rsidRPr="008A51F3" w:rsidRDefault="00092509" w:rsidP="008A51F3">
            <w:pPr>
              <w:tabs>
                <w:tab w:val="left" w:pos="2820"/>
              </w:tabs>
              <w:rPr>
                <w:rFonts w:ascii="Poppins" w:eastAsia="Arial" w:hAnsi="Poppins" w:cs="Poppins"/>
              </w:rPr>
            </w:pPr>
            <w:r>
              <w:rPr>
                <w:rFonts w:ascii="Poppins" w:eastAsia="Arial" w:hAnsi="Poppins" w:cs="Poppins"/>
              </w:rPr>
              <w:t>Subject Matter Expert</w:t>
            </w:r>
          </w:p>
        </w:tc>
      </w:tr>
      <w:tr w:rsidR="008A51F3" w:rsidRPr="008A51F3" w14:paraId="262CD58D"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5F20B234"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STC </w:t>
            </w:r>
          </w:p>
        </w:tc>
        <w:tc>
          <w:tcPr>
            <w:tcW w:w="6945" w:type="dxa"/>
            <w:tcBorders>
              <w:top w:val="single" w:sz="6" w:space="0" w:color="auto"/>
              <w:left w:val="single" w:sz="6" w:space="0" w:color="auto"/>
              <w:bottom w:val="single" w:sz="6" w:space="0" w:color="auto"/>
              <w:right w:val="single" w:sz="6" w:space="0" w:color="auto"/>
            </w:tcBorders>
            <w:hideMark/>
          </w:tcPr>
          <w:p w14:paraId="04615CA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System Operator Transmission Owner Code </w:t>
            </w:r>
          </w:p>
        </w:tc>
      </w:tr>
      <w:tr w:rsidR="008A51F3" w:rsidRPr="008A51F3" w14:paraId="682F4CFF"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21095C5D"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SQSS </w:t>
            </w:r>
          </w:p>
        </w:tc>
        <w:tc>
          <w:tcPr>
            <w:tcW w:w="6945" w:type="dxa"/>
            <w:tcBorders>
              <w:top w:val="single" w:sz="6" w:space="0" w:color="auto"/>
              <w:left w:val="single" w:sz="6" w:space="0" w:color="auto"/>
              <w:bottom w:val="single" w:sz="6" w:space="0" w:color="auto"/>
              <w:right w:val="single" w:sz="6" w:space="0" w:color="auto"/>
            </w:tcBorders>
            <w:hideMark/>
          </w:tcPr>
          <w:p w14:paraId="7F2922F7"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Security and Quality of Supply Standards </w:t>
            </w:r>
          </w:p>
        </w:tc>
      </w:tr>
      <w:tr w:rsidR="008A51F3" w:rsidRPr="008A51F3" w14:paraId="05616556"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9A9C8C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SWIP</w:t>
            </w:r>
          </w:p>
        </w:tc>
        <w:tc>
          <w:tcPr>
            <w:tcW w:w="6945" w:type="dxa"/>
            <w:tcBorders>
              <w:top w:val="single" w:sz="6" w:space="0" w:color="auto"/>
              <w:left w:val="single" w:sz="6" w:space="0" w:color="auto"/>
              <w:bottom w:val="single" w:sz="6" w:space="0" w:color="auto"/>
              <w:right w:val="single" w:sz="6" w:space="0" w:color="auto"/>
            </w:tcBorders>
          </w:tcPr>
          <w:p w14:paraId="0189251C"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Space Weather Industry Protocol</w:t>
            </w:r>
          </w:p>
        </w:tc>
      </w:tr>
      <w:tr w:rsidR="00004D0C" w:rsidRPr="008A51F3" w14:paraId="5515071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1E083EF9" w14:textId="642A99ED" w:rsidR="00004D0C" w:rsidRPr="008A51F3" w:rsidRDefault="00004D0C" w:rsidP="008A51F3">
            <w:pPr>
              <w:tabs>
                <w:tab w:val="left" w:pos="2820"/>
              </w:tabs>
              <w:rPr>
                <w:rFonts w:ascii="Poppins" w:eastAsia="Arial" w:hAnsi="Poppins" w:cs="Poppins"/>
              </w:rPr>
            </w:pPr>
            <w:r>
              <w:rPr>
                <w:rFonts w:ascii="Poppins" w:eastAsia="Arial" w:hAnsi="Poppins" w:cs="Poppins"/>
              </w:rPr>
              <w:t>ToR</w:t>
            </w:r>
          </w:p>
        </w:tc>
        <w:tc>
          <w:tcPr>
            <w:tcW w:w="6945" w:type="dxa"/>
            <w:tcBorders>
              <w:top w:val="single" w:sz="6" w:space="0" w:color="auto"/>
              <w:left w:val="single" w:sz="6" w:space="0" w:color="auto"/>
              <w:bottom w:val="single" w:sz="6" w:space="0" w:color="auto"/>
              <w:right w:val="single" w:sz="6" w:space="0" w:color="auto"/>
            </w:tcBorders>
          </w:tcPr>
          <w:p w14:paraId="3D648A28" w14:textId="66018B0F" w:rsidR="00004D0C" w:rsidRPr="008A51F3" w:rsidRDefault="00004D0C" w:rsidP="008A51F3">
            <w:pPr>
              <w:tabs>
                <w:tab w:val="left" w:pos="2820"/>
              </w:tabs>
              <w:rPr>
                <w:rFonts w:ascii="Poppins" w:eastAsia="Arial" w:hAnsi="Poppins" w:cs="Poppins"/>
              </w:rPr>
            </w:pPr>
            <w:r>
              <w:rPr>
                <w:rFonts w:ascii="Poppins" w:eastAsia="Arial" w:hAnsi="Poppins" w:cs="Poppins"/>
              </w:rPr>
              <w:t>Terms of Reference</w:t>
            </w:r>
          </w:p>
        </w:tc>
      </w:tr>
      <w:tr w:rsidR="00067B46" w:rsidRPr="008A51F3" w14:paraId="3A737A2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4CA3D6F9" w14:textId="6AB6B999" w:rsidR="00067B46" w:rsidRPr="008A51F3" w:rsidRDefault="00067B46" w:rsidP="008A51F3">
            <w:pPr>
              <w:tabs>
                <w:tab w:val="left" w:pos="2820"/>
              </w:tabs>
              <w:rPr>
                <w:rFonts w:ascii="Poppins" w:eastAsia="Arial" w:hAnsi="Poppins" w:cs="Poppins"/>
              </w:rPr>
            </w:pPr>
            <w:r>
              <w:rPr>
                <w:rFonts w:ascii="Poppins" w:eastAsia="Arial" w:hAnsi="Poppins" w:cs="Poppins"/>
              </w:rPr>
              <w:t>TOs</w:t>
            </w:r>
          </w:p>
        </w:tc>
        <w:tc>
          <w:tcPr>
            <w:tcW w:w="6945" w:type="dxa"/>
            <w:tcBorders>
              <w:top w:val="single" w:sz="6" w:space="0" w:color="auto"/>
              <w:left w:val="single" w:sz="6" w:space="0" w:color="auto"/>
              <w:bottom w:val="single" w:sz="6" w:space="0" w:color="auto"/>
              <w:right w:val="single" w:sz="6" w:space="0" w:color="auto"/>
            </w:tcBorders>
          </w:tcPr>
          <w:p w14:paraId="447AEA18" w14:textId="21A5DBC4" w:rsidR="00067B46" w:rsidRPr="008A51F3" w:rsidRDefault="00067B46" w:rsidP="008A51F3">
            <w:pPr>
              <w:tabs>
                <w:tab w:val="left" w:pos="2820"/>
              </w:tabs>
              <w:rPr>
                <w:rFonts w:ascii="Poppins" w:eastAsia="Arial" w:hAnsi="Poppins" w:cs="Poppins"/>
              </w:rPr>
            </w:pPr>
            <w:r>
              <w:rPr>
                <w:rFonts w:ascii="Poppins" w:eastAsia="Arial" w:hAnsi="Poppins" w:cs="Poppins"/>
              </w:rPr>
              <w:t>Transmission Owners</w:t>
            </w:r>
          </w:p>
        </w:tc>
      </w:tr>
      <w:tr w:rsidR="008A51F3" w:rsidRPr="008A51F3" w14:paraId="37BE12BE"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047956A2"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T&amp;Cs </w:t>
            </w:r>
          </w:p>
        </w:tc>
        <w:tc>
          <w:tcPr>
            <w:tcW w:w="6945" w:type="dxa"/>
            <w:tcBorders>
              <w:top w:val="single" w:sz="6" w:space="0" w:color="auto"/>
              <w:left w:val="single" w:sz="6" w:space="0" w:color="auto"/>
              <w:bottom w:val="single" w:sz="6" w:space="0" w:color="auto"/>
              <w:right w:val="single" w:sz="6" w:space="0" w:color="auto"/>
            </w:tcBorders>
            <w:hideMark/>
          </w:tcPr>
          <w:p w14:paraId="3DFD4147" w14:textId="77777777" w:rsidR="008A51F3" w:rsidRPr="008A51F3" w:rsidRDefault="008A51F3" w:rsidP="008A51F3">
            <w:pPr>
              <w:tabs>
                <w:tab w:val="left" w:pos="2820"/>
              </w:tabs>
              <w:rPr>
                <w:rFonts w:ascii="Poppins" w:eastAsia="Arial" w:hAnsi="Poppins" w:cs="Poppins"/>
              </w:rPr>
            </w:pPr>
            <w:r w:rsidRPr="008A51F3">
              <w:rPr>
                <w:rFonts w:ascii="Poppins" w:eastAsia="Arial" w:hAnsi="Poppins" w:cs="Poppins"/>
              </w:rPr>
              <w:t>Terms and Conditions </w:t>
            </w:r>
          </w:p>
        </w:tc>
      </w:tr>
    </w:tbl>
    <w:p w14:paraId="4835A7BE" w14:textId="77777777" w:rsidR="00CA0621" w:rsidRPr="00DE2E99" w:rsidRDefault="00CA0621" w:rsidP="00CA0621">
      <w:pPr>
        <w:rPr>
          <w:rFonts w:ascii="Poppins" w:hAnsi="Poppins" w:cs="Poppins"/>
        </w:rPr>
      </w:pPr>
    </w:p>
    <w:p w14:paraId="4D710BF3" w14:textId="77777777" w:rsidR="00CA0621" w:rsidRPr="00DE2E99" w:rsidRDefault="00CA0621" w:rsidP="00CA0621">
      <w:pPr>
        <w:pStyle w:val="CA7"/>
        <w:shd w:val="clear" w:color="auto" w:fill="3F0731"/>
        <w:rPr>
          <w:rFonts w:ascii="Poppins" w:hAnsi="Poppins" w:cs="Poppins"/>
        </w:rPr>
      </w:pPr>
      <w:bookmarkStart w:id="221" w:name="_Toc205441578"/>
      <w:r w:rsidRPr="00DE2E99">
        <w:rPr>
          <w:rFonts w:ascii="Poppins" w:hAnsi="Poppins" w:cs="Poppins"/>
        </w:rPr>
        <w:t>Annexes</w:t>
      </w:r>
      <w:bookmarkEnd w:id="221"/>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A0621" w:rsidRPr="00DE2E99" w14:paraId="24E8BF0A" w14:textId="77777777">
        <w:tc>
          <w:tcPr>
            <w:tcW w:w="2263" w:type="dxa"/>
            <w:shd w:val="clear" w:color="auto" w:fill="7A3864"/>
          </w:tcPr>
          <w:p w14:paraId="04E440A6" w14:textId="77777777" w:rsidR="00CA0621" w:rsidRPr="00DE2E99" w:rsidRDefault="00CA0621">
            <w:pPr>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4390CBD7" w14:textId="77777777" w:rsidR="00CA0621" w:rsidRPr="00DE2E99" w:rsidRDefault="00CA0621">
            <w:pPr>
              <w:rPr>
                <w:rFonts w:ascii="Poppins" w:hAnsi="Poppins" w:cs="Poppins"/>
                <w:b/>
                <w:color w:val="FFFFFF" w:themeColor="background1"/>
              </w:rPr>
            </w:pPr>
            <w:r w:rsidRPr="00DE2E99">
              <w:rPr>
                <w:rFonts w:ascii="Poppins" w:hAnsi="Poppins" w:cs="Poppins"/>
                <w:b/>
                <w:color w:val="FFFFFF" w:themeColor="background1"/>
              </w:rPr>
              <w:t>Information</w:t>
            </w:r>
          </w:p>
        </w:tc>
      </w:tr>
      <w:tr w:rsidR="00CA0621" w:rsidRPr="00DE2E99" w14:paraId="6D2D7FDD" w14:textId="77777777" w:rsidTr="00731CDB">
        <w:tc>
          <w:tcPr>
            <w:tcW w:w="2263" w:type="dxa"/>
          </w:tcPr>
          <w:p w14:paraId="0FF5A47F" w14:textId="77777777" w:rsidR="00CA0621" w:rsidRPr="00DE2E99" w:rsidRDefault="00CA0621">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1</w:t>
            </w:r>
          </w:p>
        </w:tc>
        <w:tc>
          <w:tcPr>
            <w:tcW w:w="7230" w:type="dxa"/>
          </w:tcPr>
          <w:p w14:paraId="5DB46903" w14:textId="64617FF5" w:rsidR="00CA0621" w:rsidRPr="00DE2E99" w:rsidRDefault="008A51F3">
            <w:pPr>
              <w:rPr>
                <w:rFonts w:ascii="Poppins" w:hAnsi="Poppins" w:cs="Poppins"/>
              </w:rPr>
            </w:pPr>
            <w:r>
              <w:rPr>
                <w:rFonts w:ascii="Poppins" w:hAnsi="Poppins" w:cs="Poppins"/>
              </w:rPr>
              <w:t>GC0183</w:t>
            </w:r>
            <w:r w:rsidR="00CF4BBF">
              <w:rPr>
                <w:rFonts w:ascii="Poppins" w:hAnsi="Poppins" w:cs="Poppins"/>
              </w:rPr>
              <w:t xml:space="preserve"> </w:t>
            </w:r>
            <w:r w:rsidR="00CA0621" w:rsidRPr="00DE2E99">
              <w:rPr>
                <w:rFonts w:ascii="Poppins" w:hAnsi="Poppins" w:cs="Poppins"/>
              </w:rPr>
              <w:t xml:space="preserve">Proposal </w:t>
            </w:r>
            <w:r w:rsidR="00355BBA">
              <w:rPr>
                <w:rFonts w:ascii="Poppins" w:hAnsi="Poppins" w:cs="Poppins"/>
              </w:rPr>
              <w:t>F</w:t>
            </w:r>
            <w:r w:rsidR="00CA0621" w:rsidRPr="00DE2E99">
              <w:rPr>
                <w:rFonts w:ascii="Poppins" w:hAnsi="Poppins" w:cs="Poppins"/>
              </w:rPr>
              <w:t>orm</w:t>
            </w:r>
          </w:p>
        </w:tc>
      </w:tr>
      <w:tr w:rsidR="00CA0621" w:rsidRPr="00DE2E99" w14:paraId="6DAEAAF6" w14:textId="77777777" w:rsidTr="00731CDB">
        <w:tc>
          <w:tcPr>
            <w:tcW w:w="2263" w:type="dxa"/>
          </w:tcPr>
          <w:p w14:paraId="058F3115" w14:textId="77777777" w:rsidR="00CA0621" w:rsidRPr="00DE2E99" w:rsidRDefault="00CA0621">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 xml:space="preserve">2 </w:t>
            </w:r>
          </w:p>
        </w:tc>
        <w:tc>
          <w:tcPr>
            <w:tcW w:w="7230" w:type="dxa"/>
          </w:tcPr>
          <w:p w14:paraId="615AA667" w14:textId="64AA4DF5" w:rsidR="00CA0621" w:rsidRPr="00DE2E99" w:rsidRDefault="008A51F3">
            <w:pPr>
              <w:rPr>
                <w:rFonts w:ascii="Poppins" w:hAnsi="Poppins" w:cs="Poppins"/>
              </w:rPr>
            </w:pPr>
            <w:r>
              <w:rPr>
                <w:rFonts w:ascii="Poppins" w:hAnsi="Poppins" w:cs="Poppins"/>
              </w:rPr>
              <w:t>GC0183</w:t>
            </w:r>
            <w:r w:rsidR="00CF4BBF">
              <w:rPr>
                <w:rFonts w:ascii="Poppins" w:hAnsi="Poppins" w:cs="Poppins"/>
              </w:rPr>
              <w:t xml:space="preserve"> </w:t>
            </w:r>
            <w:r w:rsidR="00CA0621" w:rsidRPr="00DE2E99">
              <w:rPr>
                <w:rFonts w:ascii="Poppins" w:hAnsi="Poppins" w:cs="Poppins"/>
              </w:rPr>
              <w:t xml:space="preserve">Terms of </w:t>
            </w:r>
            <w:r w:rsidR="00355BBA">
              <w:rPr>
                <w:rFonts w:ascii="Poppins" w:hAnsi="Poppins" w:cs="Poppins"/>
              </w:rPr>
              <w:t>R</w:t>
            </w:r>
            <w:r w:rsidR="00CA0621" w:rsidRPr="00DE2E99">
              <w:rPr>
                <w:rFonts w:ascii="Poppins" w:hAnsi="Poppins" w:cs="Poppins"/>
              </w:rPr>
              <w:t>eference</w:t>
            </w:r>
          </w:p>
        </w:tc>
      </w:tr>
      <w:tr w:rsidR="00CA0621" w:rsidRPr="00DE2E99" w14:paraId="07910517" w14:textId="77777777" w:rsidTr="00731CDB">
        <w:tc>
          <w:tcPr>
            <w:tcW w:w="2263" w:type="dxa"/>
          </w:tcPr>
          <w:p w14:paraId="60E18EA2" w14:textId="55CA2C0C" w:rsidR="00CA0621" w:rsidRPr="00DE2E99" w:rsidRDefault="00CA0621">
            <w:pPr>
              <w:rPr>
                <w:rFonts w:ascii="Poppins" w:hAnsi="Poppins" w:cs="Poppins"/>
              </w:rPr>
            </w:pPr>
            <w:r w:rsidRPr="00DE2E99">
              <w:rPr>
                <w:rFonts w:ascii="Poppins" w:hAnsi="Poppins" w:cs="Poppins"/>
              </w:rPr>
              <w:t xml:space="preserve">Annex </w:t>
            </w:r>
            <w:r>
              <w:rPr>
                <w:rFonts w:ascii="Poppins" w:hAnsi="Poppins" w:cs="Poppins"/>
              </w:rPr>
              <w:t>0</w:t>
            </w:r>
            <w:r w:rsidR="00445E73">
              <w:rPr>
                <w:rFonts w:ascii="Poppins" w:hAnsi="Poppins" w:cs="Poppins"/>
              </w:rPr>
              <w:t>3</w:t>
            </w:r>
          </w:p>
        </w:tc>
        <w:tc>
          <w:tcPr>
            <w:tcW w:w="7230" w:type="dxa"/>
          </w:tcPr>
          <w:p w14:paraId="4829D303" w14:textId="2695059C" w:rsidR="00CA0621" w:rsidRPr="00DE2E99" w:rsidRDefault="00445E73">
            <w:pPr>
              <w:rPr>
                <w:rFonts w:ascii="Poppins" w:hAnsi="Poppins" w:cs="Poppins"/>
              </w:rPr>
            </w:pPr>
            <w:r>
              <w:rPr>
                <w:rFonts w:ascii="Poppins" w:hAnsi="Poppins" w:cs="Poppins"/>
              </w:rPr>
              <w:t>GC0183 Urgency Letter</w:t>
            </w:r>
          </w:p>
        </w:tc>
      </w:tr>
      <w:tr w:rsidR="00CA0621" w:rsidRPr="00DE2E99" w14:paraId="6301ADAE" w14:textId="77777777" w:rsidTr="00731CDB">
        <w:tc>
          <w:tcPr>
            <w:tcW w:w="2263" w:type="dxa"/>
          </w:tcPr>
          <w:p w14:paraId="617D0584" w14:textId="0F3A8515" w:rsidR="00CA0621" w:rsidRPr="00DE2E99" w:rsidRDefault="00CA0621">
            <w:pPr>
              <w:rPr>
                <w:rFonts w:ascii="Poppins" w:hAnsi="Poppins" w:cs="Poppins"/>
              </w:rPr>
            </w:pPr>
            <w:r w:rsidRPr="00DE2E99">
              <w:rPr>
                <w:rFonts w:ascii="Poppins" w:hAnsi="Poppins" w:cs="Poppins"/>
              </w:rPr>
              <w:t xml:space="preserve">Annex </w:t>
            </w:r>
            <w:r>
              <w:rPr>
                <w:rFonts w:ascii="Poppins" w:hAnsi="Poppins" w:cs="Poppins"/>
              </w:rPr>
              <w:t>0</w:t>
            </w:r>
            <w:r w:rsidR="00445E73">
              <w:rPr>
                <w:rFonts w:ascii="Poppins" w:hAnsi="Poppins" w:cs="Poppins"/>
              </w:rPr>
              <w:t>4</w:t>
            </w:r>
          </w:p>
        </w:tc>
        <w:tc>
          <w:tcPr>
            <w:tcW w:w="7230" w:type="dxa"/>
          </w:tcPr>
          <w:p w14:paraId="144981B5" w14:textId="77AD9A9F" w:rsidR="00CA0621" w:rsidRPr="00DE2E99" w:rsidRDefault="00445E73">
            <w:pPr>
              <w:rPr>
                <w:rFonts w:ascii="Poppins" w:hAnsi="Poppins" w:cs="Poppins"/>
              </w:rPr>
            </w:pPr>
            <w:r>
              <w:rPr>
                <w:rFonts w:ascii="Poppins" w:hAnsi="Poppins" w:cs="Poppins"/>
              </w:rPr>
              <w:t>G</w:t>
            </w:r>
            <w:r w:rsidR="00F464B6">
              <w:rPr>
                <w:rFonts w:ascii="Poppins" w:hAnsi="Poppins" w:cs="Poppins"/>
              </w:rPr>
              <w:t>C</w:t>
            </w:r>
            <w:r>
              <w:rPr>
                <w:rFonts w:ascii="Poppins" w:hAnsi="Poppins" w:cs="Poppins"/>
              </w:rPr>
              <w:t>0183</w:t>
            </w:r>
            <w:r w:rsidR="002F640E">
              <w:rPr>
                <w:rFonts w:ascii="Poppins" w:hAnsi="Poppins" w:cs="Poppins"/>
              </w:rPr>
              <w:t xml:space="preserve"> Space Weather Generator </w:t>
            </w:r>
            <w:r w:rsidR="00B53E4E">
              <w:rPr>
                <w:rFonts w:ascii="Poppins" w:hAnsi="Poppins" w:cs="Poppins"/>
              </w:rPr>
              <w:t>and</w:t>
            </w:r>
            <w:r w:rsidR="002F640E">
              <w:rPr>
                <w:rFonts w:ascii="Poppins" w:hAnsi="Poppins" w:cs="Poppins"/>
              </w:rPr>
              <w:t xml:space="preserve"> Interconnector Briefing</w:t>
            </w:r>
          </w:p>
        </w:tc>
      </w:tr>
      <w:tr w:rsidR="00CA0621" w:rsidRPr="00DE2E99" w14:paraId="2B621DDC" w14:textId="77777777" w:rsidTr="00731CDB">
        <w:tc>
          <w:tcPr>
            <w:tcW w:w="2263" w:type="dxa"/>
          </w:tcPr>
          <w:p w14:paraId="5270DD80" w14:textId="2CBC3009" w:rsidR="00CA0621" w:rsidRPr="00DE2E99" w:rsidRDefault="00CA0621">
            <w:pPr>
              <w:rPr>
                <w:rFonts w:ascii="Poppins" w:hAnsi="Poppins" w:cs="Poppins"/>
              </w:rPr>
            </w:pPr>
            <w:r w:rsidRPr="00DE2E99">
              <w:rPr>
                <w:rFonts w:ascii="Poppins" w:hAnsi="Poppins" w:cs="Poppins"/>
              </w:rPr>
              <w:t xml:space="preserve">Annex </w:t>
            </w:r>
            <w:r>
              <w:rPr>
                <w:rFonts w:ascii="Poppins" w:hAnsi="Poppins" w:cs="Poppins"/>
              </w:rPr>
              <w:t>0</w:t>
            </w:r>
            <w:r w:rsidR="00445E73">
              <w:rPr>
                <w:rFonts w:ascii="Poppins" w:hAnsi="Poppins" w:cs="Poppins"/>
              </w:rPr>
              <w:t>5</w:t>
            </w:r>
          </w:p>
        </w:tc>
        <w:tc>
          <w:tcPr>
            <w:tcW w:w="7230" w:type="dxa"/>
          </w:tcPr>
          <w:p w14:paraId="4EEE69EA" w14:textId="4F94F95A" w:rsidR="00CA0621" w:rsidRPr="00DE2E99" w:rsidRDefault="009A01D3">
            <w:pPr>
              <w:rPr>
                <w:rFonts w:ascii="Poppins" w:hAnsi="Poppins" w:cs="Poppins"/>
              </w:rPr>
            </w:pPr>
            <w:r>
              <w:rPr>
                <w:rFonts w:ascii="Poppins" w:hAnsi="Poppins" w:cs="Poppins"/>
              </w:rPr>
              <w:t>GC0183 Draft Legal Text</w:t>
            </w:r>
          </w:p>
        </w:tc>
      </w:tr>
    </w:tbl>
    <w:p w14:paraId="6E205151" w14:textId="77777777" w:rsidR="00F4613D" w:rsidRPr="00CA0621" w:rsidRDefault="00F4613D" w:rsidP="00CA0621"/>
    <w:sectPr w:rsidR="00F4613D" w:rsidRPr="00CA0621" w:rsidSect="00AE2241">
      <w:headerReference w:type="default" r:id="rId26"/>
      <w:footerReference w:type="default" r:id="rId27"/>
      <w:headerReference w:type="first" r:id="rId28"/>
      <w:footerReference w:type="first" r:id="rId29"/>
      <w:pgSz w:w="11906" w:h="16838" w:code="9"/>
      <w:pgMar w:top="2495" w:right="1077" w:bottom="1361" w:left="107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laire Goult [NESO]" w:date="2025-08-13T14:41:00Z" w:initials="CG">
    <w:p w14:paraId="66A3F891" w14:textId="77777777" w:rsidR="00BC1280" w:rsidRDefault="00BC1280" w:rsidP="00BC1280">
      <w:pPr>
        <w:pStyle w:val="CommentText"/>
      </w:pPr>
      <w:r>
        <w:rPr>
          <w:rStyle w:val="CommentReference"/>
        </w:rPr>
        <w:annotationRef/>
      </w:r>
      <w:r>
        <w:t>Owner?</w:t>
      </w:r>
    </w:p>
  </w:comment>
  <w:comment w:id="2" w:author="Claire Goult [NESO]" w:date="2025-08-12T09:47:00Z" w:initials="CG">
    <w:p w14:paraId="58DF253B" w14:textId="77777777" w:rsidR="00A8300C" w:rsidRDefault="00A8300C" w:rsidP="00A8300C">
      <w:pPr>
        <w:pStyle w:val="CommentText"/>
      </w:pPr>
      <w:r>
        <w:rPr>
          <w:rStyle w:val="CommentReference"/>
        </w:rPr>
        <w:annotationRef/>
      </w:r>
      <w:r>
        <w:t>Update timings when document complete</w:t>
      </w:r>
    </w:p>
  </w:comment>
  <w:comment w:id="4" w:author="Claire Goult [NESO]" w:date="2025-08-13T14:40:00Z" w:initials="CG">
    <w:p w14:paraId="19470449" w14:textId="77777777" w:rsidR="004F7757" w:rsidRDefault="004F7757" w:rsidP="004F7757">
      <w:pPr>
        <w:pStyle w:val="CommentText"/>
      </w:pPr>
      <w:r>
        <w:rPr>
          <w:rStyle w:val="CommentReference"/>
        </w:rPr>
        <w:annotationRef/>
      </w:r>
      <w:r>
        <w:t>GV - Interconnector Owners</w:t>
      </w:r>
    </w:p>
    <w:p w14:paraId="547C2D0D" w14:textId="77777777" w:rsidR="004F7757" w:rsidRDefault="004F7757" w:rsidP="004F7757">
      <w:pPr>
        <w:pStyle w:val="CommentText"/>
      </w:pPr>
    </w:p>
    <w:p w14:paraId="1E1F8ABD" w14:textId="77777777" w:rsidR="004F7757" w:rsidRDefault="004F7757" w:rsidP="004F7757">
      <w:pPr>
        <w:pStyle w:val="CommentText"/>
      </w:pPr>
      <w:r>
        <w:t>Not forgoing the title of the mod, I think references to Interconnectors should be to Interconnector Owners.</w:t>
      </w:r>
    </w:p>
  </w:comment>
  <w:comment w:id="6" w:author="Claire Goult [NESO]" w:date="2025-08-13T14:39:00Z" w:initials="CG">
    <w:p w14:paraId="1F5A0B5C" w14:textId="77777777" w:rsidR="00AE4D4C" w:rsidRDefault="00AE4D4C" w:rsidP="00AE4D4C">
      <w:pPr>
        <w:pStyle w:val="CommentText"/>
      </w:pPr>
      <w:r>
        <w:rPr>
          <w:rStyle w:val="CommentReference"/>
        </w:rPr>
        <w:annotationRef/>
      </w:r>
      <w:r>
        <w:t>GRAEME VINCENT (GV) - Still not clear how this mod will have an impact on TOs?  The Grid Code cannot place obligations on the TOs and this would require an STC change, which is acknowledged later as being considered but if there is no STC mod then TOs will not (or shouldn’t) be impacted.</w:t>
      </w:r>
    </w:p>
  </w:comment>
  <w:comment w:id="7" w:author="Claire Goult [NESO]" w:date="2025-08-12T09:48:00Z" w:initials="CG">
    <w:p w14:paraId="4F36BA9E" w14:textId="6D0FC275" w:rsidR="00A8300C" w:rsidRDefault="00A8300C" w:rsidP="00A8300C">
      <w:pPr>
        <w:pStyle w:val="CommentText"/>
      </w:pPr>
      <w:r>
        <w:rPr>
          <w:rStyle w:val="CommentReference"/>
        </w:rPr>
        <w:annotationRef/>
      </w:r>
      <w:r>
        <w:t>Update when complete</w:t>
      </w:r>
    </w:p>
  </w:comment>
  <w:comment w:id="20" w:author="Claire Goult [NESO]" w:date="2025-08-13T14:57:00Z" w:initials="CG">
    <w:p w14:paraId="701CBEDC" w14:textId="77777777" w:rsidR="00611CDE" w:rsidRDefault="00611CDE" w:rsidP="00611CDE">
      <w:pPr>
        <w:pStyle w:val="CommentText"/>
      </w:pPr>
      <w:r>
        <w:rPr>
          <w:rStyle w:val="CommentReference"/>
        </w:rPr>
        <w:annotationRef/>
      </w:r>
      <w:r>
        <w:t>PATRICK MURPHY (PM) - As raised during WG2 meeting - it is my understanding that in accordance with REMIT obligations, market parties would only be obligated to issue a specific REMIT notification in the event there was going to be a deviation in its previously stated position. For example, in the event a space weather notification was issued by the NESO, and Eleclink were going to maintain its position of having the interconnector operating, than we would only inform the NESO as per any new GC requirements. We would not issue any notice to the broader market. Conversely, in the event we opted to deload the interconnector to protect the integrity of the assets, we would announce a planned outage for REMIT purposes and notify the NESO in accordance with any GC requirements.</w:t>
      </w:r>
    </w:p>
  </w:comment>
  <w:comment w:id="26" w:author="Claire Goult [NESO]" w:date="2025-08-13T14:58:00Z" w:initials="CG">
    <w:p w14:paraId="387474AF" w14:textId="77777777" w:rsidR="00E30A5D" w:rsidRDefault="00E30A5D" w:rsidP="00E30A5D">
      <w:pPr>
        <w:pStyle w:val="CommentText"/>
      </w:pPr>
      <w:r>
        <w:rPr>
          <w:rStyle w:val="CommentReference"/>
        </w:rPr>
        <w:annotationRef/>
      </w:r>
      <w:r>
        <w:t>PM - Is this still the correct term? BMRS was rebranded/changed to Insights Solution.</w:t>
      </w:r>
    </w:p>
  </w:comment>
  <w:comment w:id="46" w:author="Claire Goult [NESO]" w:date="2025-08-12T09:48:00Z" w:initials="CG">
    <w:p w14:paraId="201898CE" w14:textId="43468CD6" w:rsidR="00A8300C" w:rsidRDefault="00A8300C" w:rsidP="00A8300C">
      <w:pPr>
        <w:pStyle w:val="CommentText"/>
      </w:pPr>
      <w:r>
        <w:rPr>
          <w:rStyle w:val="CommentReference"/>
        </w:rPr>
        <w:annotationRef/>
      </w:r>
      <w:r>
        <w:t>Update when complete</w:t>
      </w:r>
    </w:p>
  </w:comment>
  <w:comment w:id="65" w:author="Claire Goult [NESO]" w:date="2025-08-13T14:43:00Z" w:initials="CG">
    <w:p w14:paraId="6EB1E3C7" w14:textId="77777777" w:rsidR="00AC1B3E" w:rsidRDefault="00AC1B3E" w:rsidP="00AC1B3E">
      <w:pPr>
        <w:pStyle w:val="CommentText"/>
      </w:pPr>
      <w:r>
        <w:rPr>
          <w:rStyle w:val="CommentReference"/>
        </w:rPr>
        <w:annotationRef/>
      </w:r>
      <w:r>
        <w:t>GV - Expand the output useable declaration graphic so that final line can be read.</w:t>
      </w:r>
    </w:p>
    <w:p w14:paraId="397C2BAD" w14:textId="77777777" w:rsidR="00AC1B3E" w:rsidRDefault="00AC1B3E" w:rsidP="00AC1B3E">
      <w:pPr>
        <w:pStyle w:val="CommentText"/>
      </w:pPr>
    </w:p>
    <w:p w14:paraId="72132249" w14:textId="77777777" w:rsidR="00AC1B3E" w:rsidRDefault="00AC1B3E" w:rsidP="00AC1B3E">
      <w:pPr>
        <w:pStyle w:val="CommentText"/>
      </w:pPr>
      <w:r>
        <w:t>Also change Interconnectors to Interconnector Owners within graphics.</w:t>
      </w:r>
    </w:p>
  </w:comment>
  <w:comment w:id="77" w:author="Cowan Kevin" w:date="2025-08-15T07:03:00Z" w:initials="CK">
    <w:p w14:paraId="3B854FEF" w14:textId="713DCDD7" w:rsidR="00FA7452" w:rsidRDefault="00FA7452">
      <w:pPr>
        <w:pStyle w:val="CommentText"/>
      </w:pPr>
      <w:r>
        <w:rPr>
          <w:rStyle w:val="CommentReference"/>
        </w:rPr>
        <w:annotationRef/>
      </w:r>
      <w:r w:rsidRPr="43E7E44F">
        <w:t>It is still a bit unclear to me how this will work in practice and maybe the flow chart that is going to be added for a timeline of notifications will help but it was just to reiterate my interpretation at the moment:</w:t>
      </w:r>
    </w:p>
    <w:p w14:paraId="08BBB04E" w14:textId="208D959E" w:rsidR="00FA7452" w:rsidRDefault="00FA7452">
      <w:pPr>
        <w:pStyle w:val="CommentText"/>
      </w:pPr>
      <w:r w:rsidRPr="01DF13BE">
        <w:t xml:space="preserve">According to the glossary definition, </w:t>
      </w:r>
      <w:r w:rsidRPr="6249B3A2">
        <w:rPr>
          <w:u w:val="single"/>
        </w:rPr>
        <w:t>an Outcome Statement is issued in response to NESO issuing an Expected Notification</w:t>
      </w:r>
      <w:r w:rsidRPr="00546C25">
        <w:t xml:space="preserve"> and OC2.5.4 indicates the outcome statement “..may be shared by </w:t>
      </w:r>
      <w:r w:rsidRPr="0E9AED7F">
        <w:rPr>
          <w:b/>
          <w:bCs/>
        </w:rPr>
        <w:t>The Company</w:t>
      </w:r>
      <w:r w:rsidRPr="76A1F7D6">
        <w:t xml:space="preserve"> with the Met Office, the </w:t>
      </w:r>
      <w:r w:rsidRPr="753944E6">
        <w:rPr>
          <w:b/>
          <w:bCs/>
        </w:rPr>
        <w:t>Authority</w:t>
      </w:r>
      <w:r w:rsidRPr="0CDC9B0B">
        <w:t xml:space="preserve"> and the</w:t>
      </w:r>
      <w:r w:rsidRPr="11EC2981">
        <w:rPr>
          <w:b/>
          <w:bCs/>
        </w:rPr>
        <w:t xml:space="preserve"> Secretary of State…”</w:t>
      </w:r>
      <w:r w:rsidRPr="48486816">
        <w:t xml:space="preserve"> </w:t>
      </w:r>
    </w:p>
    <w:p w14:paraId="76073E3F" w14:textId="00EFCC53" w:rsidR="00FA7452" w:rsidRDefault="00FA7452">
      <w:pPr>
        <w:pStyle w:val="CommentText"/>
      </w:pPr>
      <w:r w:rsidRPr="1D827E77">
        <w:t>Was this intended to infer there is no requirement to report impact to NESO unless Users or NESO stakeholders advise (not required under by Grid Code) NESO or Met Office that there have been impacts and this will trigger an Expected Notification to be issued by NESO. If an event actually occurs which has had the relevant Notifications (Prepare, Possible etc) then why wouldn’t - possibly as a requirement of Cessation or Cancellation notifications – this also require an Outcome statement, if relevant. If there was no impact from the event for a User then is it better to have a report informing the was no impact rather than having zero response.</w:t>
      </w:r>
    </w:p>
  </w:comment>
  <w:comment w:id="91" w:author="Claire Goult [NESO]" w:date="2025-08-12T10:00:00Z" w:initials="CG">
    <w:p w14:paraId="40FA588A" w14:textId="19F843FA" w:rsidR="00D37911" w:rsidRDefault="00D37911" w:rsidP="00D37911">
      <w:pPr>
        <w:pStyle w:val="CommentText"/>
      </w:pPr>
      <w:r>
        <w:rPr>
          <w:rStyle w:val="CommentReference"/>
        </w:rPr>
        <w:annotationRef/>
      </w:r>
      <w:r>
        <w:t>Have removed legal text following suggestions and feel it looks better and still works</w:t>
      </w:r>
    </w:p>
  </w:comment>
  <w:comment w:id="93" w:author="Claire Goult [NESO]" w:date="2025-08-15T11:40:00Z" w:initials="CG">
    <w:p w14:paraId="264F9852" w14:textId="77777777" w:rsidR="006F42C3" w:rsidRDefault="006F42C3" w:rsidP="006F42C3">
      <w:pPr>
        <w:pStyle w:val="CommentText"/>
      </w:pPr>
      <w:r>
        <w:rPr>
          <w:rStyle w:val="CommentReference"/>
        </w:rPr>
        <w:annotationRef/>
      </w:r>
      <w:r>
        <w:t xml:space="preserve">KEVIN COWAN - </w:t>
      </w:r>
      <w:r>
        <w:rPr>
          <w:i/>
          <w:iCs/>
        </w:rPr>
        <w:t>Is there a possibility of durations covered by Notifications being of a prolonged nature.  For example a Prepare Notification could be in place for quite a while if/before a Possible Notification is issued and if a Possible Notification is then issued then that could also be in place for several days.  Also could the estimate for durations change part way through the process.  Is there consideration that a Generator or Interconnector (etc) Output Declaration may need updating part way through the event - does the proposed mod cover this aspect.</w:t>
      </w:r>
    </w:p>
    <w:p w14:paraId="0DAD96C6" w14:textId="77777777" w:rsidR="006F42C3" w:rsidRDefault="006F42C3" w:rsidP="006F42C3">
      <w:pPr>
        <w:pStyle w:val="CommentText"/>
      </w:pPr>
    </w:p>
  </w:comment>
  <w:comment w:id="139" w:author="Claire Goult [NESO]" w:date="2025-08-13T14:52:00Z" w:initials="CG">
    <w:p w14:paraId="2AC6C8BE" w14:textId="1EFC0B70" w:rsidR="00F8185E" w:rsidRDefault="00F8185E" w:rsidP="00F8185E">
      <w:pPr>
        <w:pStyle w:val="CommentText"/>
      </w:pPr>
      <w:r>
        <w:rPr>
          <w:rStyle w:val="CommentReference"/>
        </w:rPr>
        <w:annotationRef/>
      </w:r>
      <w:r>
        <w:t>Necessary - Mod title change</w:t>
      </w:r>
    </w:p>
  </w:comment>
  <w:comment w:id="143" w:author="Claire Goult [NESO]" w:date="2025-08-12T09:24:00Z" w:initials="CG">
    <w:p w14:paraId="665433E3" w14:textId="7B03057B" w:rsidR="002C4E30" w:rsidRDefault="002C4E30" w:rsidP="002C4E30">
      <w:pPr>
        <w:pStyle w:val="CommentText"/>
      </w:pPr>
      <w:r>
        <w:rPr>
          <w:rStyle w:val="CommentReference"/>
        </w:rPr>
        <w:annotationRef/>
      </w:r>
      <w:r>
        <w:t>Action for HN to provide a flow diagram</w:t>
      </w:r>
    </w:p>
  </w:comment>
  <w:comment w:id="147" w:author="Cowan Kevin" w:date="2025-08-15T07:15:00Z" w:initials="CK">
    <w:p w14:paraId="1BF28C3C" w14:textId="452FC256" w:rsidR="00FA7452" w:rsidRDefault="00FA7452">
      <w:pPr>
        <w:pStyle w:val="CommentText"/>
      </w:pPr>
      <w:r>
        <w:rPr>
          <w:rStyle w:val="CommentReference"/>
        </w:rPr>
        <w:annotationRef/>
      </w:r>
      <w:r w:rsidRPr="5FA928EA">
        <w:t>Please can you amend the wording here as follows:</w:t>
      </w:r>
    </w:p>
    <w:p w14:paraId="20F6E5DE" w14:textId="4E4D34EA" w:rsidR="00FA7452" w:rsidRDefault="00FA7452">
      <w:pPr>
        <w:pStyle w:val="CommentText"/>
      </w:pPr>
      <w:r w:rsidRPr="20E87276">
        <w:t xml:space="preserve">"A member raised concerns about possible conflicts with </w:t>
      </w:r>
      <w:r w:rsidRPr="43ADA403">
        <w:rPr>
          <w:strike/>
        </w:rPr>
        <w:t>nuclear</w:t>
      </w:r>
      <w:r w:rsidRPr="21A4B7AB">
        <w:t xml:space="preserve"> safety requirements and output declarations under OC2.5.1 b) and OC2.5.2 b), asking whether leniency would apply if compliance posed risks. The group discussed clarifying the wording to allow exceptions for </w:t>
      </w:r>
      <w:r w:rsidRPr="07FE10F7">
        <w:rPr>
          <w:strike/>
        </w:rPr>
        <w:t>nuclear</w:t>
      </w:r>
      <w:r w:rsidRPr="532E6CE5">
        <w:t xml:space="preserve"> safety risks, with immediate notification required. It was agreed that the purpose is to keep NESO informed for planning, and </w:t>
      </w:r>
      <w:r w:rsidRPr="049E63D0">
        <w:rPr>
          <w:strike/>
        </w:rPr>
        <w:t>while it’s unlikely nuclear plants would disconnect</w:t>
      </w:r>
      <w:r w:rsidRPr="584FDAD8">
        <w:t>, provisions should be considered exist to accommodate such scenarios. The Proposer agreed to consider the possible wording."</w:t>
      </w:r>
    </w:p>
  </w:comment>
  <w:comment w:id="156" w:author="Claire Goult [NESO]" w:date="2025-08-12T11:45:00Z" w:initials="CG">
    <w:p w14:paraId="1513472D" w14:textId="77777777" w:rsidR="005E62B9" w:rsidRDefault="005E62B9" w:rsidP="005E62B9">
      <w:pPr>
        <w:pStyle w:val="CommentText"/>
      </w:pPr>
      <w:r>
        <w:rPr>
          <w:rStyle w:val="CommentReference"/>
        </w:rPr>
        <w:annotationRef/>
      </w:r>
      <w:r>
        <w:t>Flow diagram to be inserted</w:t>
      </w:r>
    </w:p>
  </w:comment>
  <w:comment w:id="169" w:author="Claire Goult [NESO]" w:date="2025-08-13T14:49:00Z" w:initials="CG">
    <w:p w14:paraId="1762E9BD" w14:textId="77777777" w:rsidR="00BA1FD0" w:rsidRDefault="00BA1FD0" w:rsidP="00BA1FD0">
      <w:pPr>
        <w:pStyle w:val="CommentText"/>
      </w:pPr>
      <w:r>
        <w:rPr>
          <w:rStyle w:val="CommentReference"/>
        </w:rPr>
        <w:annotationRef/>
      </w:r>
      <w:r>
        <w:t>GV - Network Operators is the Grid Code term for DNOs and we’ve used that elsewhere in the document.</w:t>
      </w:r>
    </w:p>
  </w:comment>
  <w:comment w:id="179" w:author="Claire Goult [NESO]" w:date="2025-08-13T15:13:00Z" w:initials="CG">
    <w:p w14:paraId="066F8678" w14:textId="77777777" w:rsidR="006638BE" w:rsidRDefault="006638BE" w:rsidP="006638BE">
      <w:pPr>
        <w:pStyle w:val="CommentText"/>
      </w:pPr>
      <w:r>
        <w:rPr>
          <w:rStyle w:val="CommentReference"/>
        </w:rPr>
        <w:annotationRef/>
      </w:r>
      <w:r>
        <w:t xml:space="preserve">PM - I presume that this was a discussion that took place during WG1? As raised during WG2 meeting, given the anticipated short period between any approval being given by Ofgem and the effective date of the modification. It needs to be acknowledged that (some) market parties may require additional time to implement technical solutions - especially given that the code modification process does not provide a view and/or templates for the information intended to be received and sent back to the NESO. For example, Eleclink do not currently ingest any data/prompts from Insights Solution (BMRS). Any existing instructions received from the NESO are received via alternative means.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6A3F891" w15:done="0"/>
  <w15:commentEx w15:paraId="58DF253B" w15:done="0"/>
  <w15:commentEx w15:paraId="1E1F8ABD" w15:done="0"/>
  <w15:commentEx w15:paraId="1F5A0B5C" w15:done="0"/>
  <w15:commentEx w15:paraId="4F36BA9E" w15:done="0"/>
  <w15:commentEx w15:paraId="701CBEDC" w15:done="0"/>
  <w15:commentEx w15:paraId="387474AF" w15:done="0"/>
  <w15:commentEx w15:paraId="201898CE" w15:done="0"/>
  <w15:commentEx w15:paraId="72132249" w15:done="0"/>
  <w15:commentEx w15:paraId="76073E3F" w15:done="0"/>
  <w15:commentEx w15:paraId="40FA588A" w15:done="0"/>
  <w15:commentEx w15:paraId="0DAD96C6" w15:done="0"/>
  <w15:commentEx w15:paraId="2AC6C8BE" w15:done="0"/>
  <w15:commentEx w15:paraId="665433E3" w15:done="0"/>
  <w15:commentEx w15:paraId="20F6E5DE" w15:done="0"/>
  <w15:commentEx w15:paraId="1513472D" w15:done="0"/>
  <w15:commentEx w15:paraId="1762E9BD" w15:done="0"/>
  <w15:commentEx w15:paraId="066F86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D9B91E" w16cex:dateUtc="2025-08-13T13:41:00Z"/>
  <w16cex:commentExtensible w16cex:durableId="0BA10490" w16cex:dateUtc="2025-08-12T08:47:00Z"/>
  <w16cex:commentExtensible w16cex:durableId="12DA2234" w16cex:dateUtc="2025-08-13T13:40:00Z"/>
  <w16cex:commentExtensible w16cex:durableId="69DDDD5A" w16cex:dateUtc="2025-08-13T13:39:00Z"/>
  <w16cex:commentExtensible w16cex:durableId="77568802" w16cex:dateUtc="2025-08-12T08:48:00Z"/>
  <w16cex:commentExtensible w16cex:durableId="79BFD745" w16cex:dateUtc="2025-08-13T13:57:00Z"/>
  <w16cex:commentExtensible w16cex:durableId="7A7827FD" w16cex:dateUtc="2025-08-13T13:58:00Z"/>
  <w16cex:commentExtensible w16cex:durableId="4C323B37" w16cex:dateUtc="2025-08-12T08:48:00Z"/>
  <w16cex:commentExtensible w16cex:durableId="1B355C92" w16cex:dateUtc="2025-08-13T13:43:00Z"/>
  <w16cex:commentExtensible w16cex:durableId="1249760D" w16cex:dateUtc="2025-08-15T06:03:00Z"/>
  <w16cex:commentExtensible w16cex:durableId="31D6CBCB" w16cex:dateUtc="2025-08-12T09:00:00Z"/>
  <w16cex:commentExtensible w16cex:durableId="3C500D3E" w16cex:dateUtc="2025-08-15T10:40:00Z"/>
  <w16cex:commentExtensible w16cex:durableId="6B3571BD" w16cex:dateUtc="2025-08-13T13:52:00Z"/>
  <w16cex:commentExtensible w16cex:durableId="3F2E1C84" w16cex:dateUtc="2025-08-12T08:24:00Z"/>
  <w16cex:commentExtensible w16cex:durableId="0BB4B5D8" w16cex:dateUtc="2025-08-15T06:15:00Z"/>
  <w16cex:commentExtensible w16cex:durableId="087197E7" w16cex:dateUtc="2025-08-12T10:45:00Z"/>
  <w16cex:commentExtensible w16cex:durableId="0BBDEBE7" w16cex:dateUtc="2025-08-13T13:49:00Z"/>
  <w16cex:commentExtensible w16cex:durableId="3F1ADA17" w16cex:dateUtc="2025-08-13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6A3F891" w16cid:durableId="54D9B91E"/>
  <w16cid:commentId w16cid:paraId="58DF253B" w16cid:durableId="0BA10490"/>
  <w16cid:commentId w16cid:paraId="1E1F8ABD" w16cid:durableId="12DA2234"/>
  <w16cid:commentId w16cid:paraId="1F5A0B5C" w16cid:durableId="69DDDD5A"/>
  <w16cid:commentId w16cid:paraId="4F36BA9E" w16cid:durableId="77568802"/>
  <w16cid:commentId w16cid:paraId="701CBEDC" w16cid:durableId="79BFD745"/>
  <w16cid:commentId w16cid:paraId="387474AF" w16cid:durableId="7A7827FD"/>
  <w16cid:commentId w16cid:paraId="201898CE" w16cid:durableId="4C323B37"/>
  <w16cid:commentId w16cid:paraId="72132249" w16cid:durableId="1B355C92"/>
  <w16cid:commentId w16cid:paraId="76073E3F" w16cid:durableId="1249760D"/>
  <w16cid:commentId w16cid:paraId="40FA588A" w16cid:durableId="31D6CBCB"/>
  <w16cid:commentId w16cid:paraId="0DAD96C6" w16cid:durableId="3C500D3E"/>
  <w16cid:commentId w16cid:paraId="2AC6C8BE" w16cid:durableId="6B3571BD"/>
  <w16cid:commentId w16cid:paraId="665433E3" w16cid:durableId="3F2E1C84"/>
  <w16cid:commentId w16cid:paraId="20F6E5DE" w16cid:durableId="0BB4B5D8"/>
  <w16cid:commentId w16cid:paraId="1513472D" w16cid:durableId="087197E7"/>
  <w16cid:commentId w16cid:paraId="1762E9BD" w16cid:durableId="0BBDEBE7"/>
  <w16cid:commentId w16cid:paraId="066F8678" w16cid:durableId="3F1ADA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E5DFF" w14:textId="77777777" w:rsidR="00F520B3" w:rsidRDefault="00F520B3" w:rsidP="00A62BFF">
      <w:pPr>
        <w:spacing w:after="0"/>
      </w:pPr>
      <w:r>
        <w:separator/>
      </w:r>
    </w:p>
  </w:endnote>
  <w:endnote w:type="continuationSeparator" w:id="0">
    <w:p w14:paraId="422609E4" w14:textId="77777777" w:rsidR="00F520B3" w:rsidRDefault="00F520B3" w:rsidP="00A62BFF">
      <w:pPr>
        <w:spacing w:after="0"/>
      </w:pPr>
      <w:r>
        <w:continuationSeparator/>
      </w:r>
    </w:p>
  </w:endnote>
  <w:endnote w:type="continuationNotice" w:id="1">
    <w:p w14:paraId="3343608D" w14:textId="77777777" w:rsidR="00F520B3" w:rsidRDefault="00F520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96304"/>
      <w:docPartObj>
        <w:docPartGallery w:val="Page Numbers (Bottom of Page)"/>
        <w:docPartUnique/>
      </w:docPartObj>
    </w:sdtPr>
    <w:sdtEndPr/>
    <w:sdtContent>
      <w:p w14:paraId="012F2D07" w14:textId="77777777" w:rsidR="00AE2241" w:rsidRDefault="00AE2241" w:rsidP="00AE2241">
        <w:pPr>
          <w:pStyle w:val="Footer"/>
          <w:jc w:val="right"/>
        </w:pPr>
        <w:r>
          <w:fldChar w:fldCharType="begin"/>
        </w:r>
        <w:r>
          <w:instrText>PAGE   \* MERGEFORMAT</w:instrText>
        </w:r>
        <w:r>
          <w:fldChar w:fldCharType="separate"/>
        </w:r>
        <w:r>
          <w:t>2</w:t>
        </w:r>
        <w:r>
          <w:fldChar w:fldCharType="end"/>
        </w:r>
      </w:p>
      <w:p w14:paraId="09DF1966" w14:textId="77777777" w:rsidR="00B26D29" w:rsidRPr="00AE2241" w:rsidRDefault="00C263A3" w:rsidP="00AE2241">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4D8E3"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26A2FC98" wp14:editId="55C111EF">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A2FC98" id="_x0000_t202" coordsize="21600,21600" o:spt="202" path="m,l,21600r21600,l21600,xe">
              <v:stroke joinstyle="miter"/>
              <v:path gradientshapeok="t" o:connecttype="rect"/>
            </v:shapetype>
            <v:shape id="Text Box 2" o:spid="_x0000_s1047"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0B1B4" w14:textId="77777777" w:rsidR="00F520B3" w:rsidRDefault="00F520B3" w:rsidP="00A62BFF">
      <w:pPr>
        <w:spacing w:after="0"/>
      </w:pPr>
      <w:r>
        <w:separator/>
      </w:r>
    </w:p>
  </w:footnote>
  <w:footnote w:type="continuationSeparator" w:id="0">
    <w:p w14:paraId="7EBED500" w14:textId="77777777" w:rsidR="00F520B3" w:rsidRDefault="00F520B3" w:rsidP="00A62BFF">
      <w:pPr>
        <w:spacing w:after="0"/>
      </w:pPr>
      <w:r>
        <w:continuationSeparator/>
      </w:r>
    </w:p>
  </w:footnote>
  <w:footnote w:type="continuationNotice" w:id="1">
    <w:p w14:paraId="2E26222D" w14:textId="77777777" w:rsidR="00F520B3" w:rsidRDefault="00F520B3">
      <w:pPr>
        <w:spacing w:after="0" w:line="240" w:lineRule="auto"/>
      </w:pPr>
    </w:p>
  </w:footnote>
  <w:footnote w:id="2">
    <w:p w14:paraId="68310264" w14:textId="1D465FAD" w:rsidR="0081020D" w:rsidRPr="00532E2F" w:rsidRDefault="0081020D">
      <w:pPr>
        <w:pStyle w:val="FootnoteText"/>
        <w:rPr>
          <w:rFonts w:ascii="Poppins" w:hAnsi="Poppins" w:cs="Poppins"/>
          <w:sz w:val="16"/>
          <w:szCs w:val="16"/>
        </w:rPr>
      </w:pPr>
      <w:r w:rsidRPr="00532E2F">
        <w:rPr>
          <w:rStyle w:val="FootnoteReference"/>
          <w:rFonts w:ascii="Poppins" w:hAnsi="Poppins" w:cs="Poppins"/>
          <w:sz w:val="16"/>
          <w:szCs w:val="16"/>
        </w:rPr>
        <w:footnoteRef/>
      </w:r>
      <w:r w:rsidRPr="00532E2F">
        <w:rPr>
          <w:rFonts w:ascii="Poppins" w:hAnsi="Poppins" w:cs="Poppins"/>
          <w:sz w:val="16"/>
          <w:szCs w:val="16"/>
        </w:rPr>
        <w:t xml:space="preserve"> </w:t>
      </w:r>
      <w:r w:rsidRPr="00532E2F">
        <w:rPr>
          <w:rFonts w:ascii="Poppins" w:eastAsia="Poppins" w:hAnsi="Poppins" w:cs="Poppins"/>
          <w:noProof/>
          <w:sz w:val="16"/>
          <w:szCs w:val="16"/>
        </w:rPr>
        <w:t>Geomagnetically induced currents (GICs) are electrical currents induced at the Earth's surface by rapid changes in the geomagnetic field caused by space weather events.</w:t>
      </w:r>
    </w:p>
  </w:footnote>
  <w:footnote w:id="3">
    <w:p w14:paraId="62186C9E" w14:textId="502EDD30" w:rsidR="00F92DA7" w:rsidRDefault="00F92DA7">
      <w:pPr>
        <w:pStyle w:val="FootnoteText"/>
      </w:pPr>
      <w:r>
        <w:rPr>
          <w:rStyle w:val="FootnoteReference"/>
        </w:rPr>
        <w:footnoteRef/>
      </w:r>
      <w:r>
        <w:t xml:space="preserve"> </w:t>
      </w:r>
      <w:hyperlink r:id="rId1" w:history="1">
        <w:r w:rsidRPr="006E1CEA">
          <w:rPr>
            <w:rStyle w:val="Hyperlink"/>
            <w:rFonts w:ascii="Poppins" w:hAnsi="Poppins" w:cs="Poppins"/>
            <w:sz w:val="16"/>
            <w:szCs w:val="16"/>
          </w:rPr>
          <w:t>Met Office Space weather scale for geomagnetic storms – G1 to G5</w:t>
        </w:r>
      </w:hyperlink>
    </w:p>
  </w:footnote>
  <w:footnote w:id="4">
    <w:p w14:paraId="69CB145D" w14:textId="4DC24AC5" w:rsidR="00255828" w:rsidRPr="009501FA" w:rsidRDefault="00255828">
      <w:pPr>
        <w:pStyle w:val="FootnoteText"/>
        <w:rPr>
          <w:highlight w:val="yellow"/>
        </w:rPr>
      </w:pPr>
      <w:r w:rsidRPr="009501FA">
        <w:rPr>
          <w:rStyle w:val="FootnoteReference"/>
          <w:highlight w:val="yellow"/>
        </w:rPr>
        <w:footnoteRef/>
      </w:r>
      <w:r w:rsidRPr="009501FA">
        <w:rPr>
          <w:highlight w:val="yellow"/>
        </w:rPr>
        <w:t xml:space="preserve"> </w:t>
      </w:r>
      <w:r w:rsidR="004E5119" w:rsidRPr="009501FA">
        <w:rPr>
          <w:rFonts w:ascii="Poppins" w:hAnsi="Poppins" w:cs="Poppins"/>
          <w:sz w:val="16"/>
          <w:szCs w:val="16"/>
          <w:highlight w:val="yellow"/>
        </w:rPr>
        <w:t>TOs are not included because there are already established procedures for this process.</w:t>
      </w:r>
    </w:p>
  </w:footnote>
  <w:footnote w:id="5">
    <w:p w14:paraId="4F130884" w14:textId="0DA1375C" w:rsidR="000236F2" w:rsidRPr="009501FA" w:rsidRDefault="000236F2">
      <w:pPr>
        <w:pStyle w:val="FootnoteText"/>
        <w:rPr>
          <w:rFonts w:ascii="Poppins" w:hAnsi="Poppins" w:cs="Poppins"/>
          <w:sz w:val="16"/>
          <w:szCs w:val="16"/>
        </w:rPr>
      </w:pPr>
      <w:r w:rsidRPr="009501FA">
        <w:rPr>
          <w:rStyle w:val="FootnoteReference"/>
          <w:rFonts w:ascii="Poppins" w:hAnsi="Poppins" w:cs="Poppins"/>
          <w:sz w:val="16"/>
          <w:szCs w:val="16"/>
          <w:highlight w:val="yellow"/>
        </w:rPr>
        <w:footnoteRef/>
      </w:r>
      <w:r w:rsidRPr="009501FA">
        <w:rPr>
          <w:rFonts w:ascii="Poppins" w:hAnsi="Poppins" w:cs="Poppins"/>
          <w:sz w:val="16"/>
          <w:szCs w:val="16"/>
          <w:highlight w:val="yellow"/>
        </w:rPr>
        <w:t xml:space="preserve"> </w:t>
      </w:r>
      <w:r w:rsidR="009501FA" w:rsidRPr="009501FA">
        <w:rPr>
          <w:rFonts w:ascii="Poppins" w:hAnsi="Poppins" w:cs="Poppins"/>
          <w:sz w:val="16"/>
          <w:szCs w:val="16"/>
          <w:highlight w:val="yellow"/>
        </w:rPr>
        <w:t>This may also extend to Transmission Owners if an STC change is raised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9B92"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197B75B9" wp14:editId="305FFB2C">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631DFCFD" w14:textId="77777777" w:rsidR="00AE2241" w:rsidRDefault="00AE2241" w:rsidP="00607F76">
    <w:pPr>
      <w:pStyle w:val="Header"/>
      <w:ind w:left="0"/>
      <w:jc w:val="left"/>
      <w:rPr>
        <w:rFonts w:eastAsia="HGPMinchoE" w:cs="Poppins"/>
        <w:color w:val="3F0730"/>
        <w:sz w:val="28"/>
        <w:szCs w:val="40"/>
      </w:rPr>
    </w:pPr>
  </w:p>
  <w:p w14:paraId="107F64A8" w14:textId="77777777" w:rsidR="00AE2241" w:rsidRDefault="00AE2241" w:rsidP="00607F76">
    <w:pPr>
      <w:pStyle w:val="Header"/>
      <w:ind w:left="0"/>
      <w:jc w:val="left"/>
      <w:rPr>
        <w:rFonts w:eastAsia="HGPMinchoE" w:cs="Poppins"/>
        <w:color w:val="3F0730"/>
        <w:sz w:val="28"/>
        <w:szCs w:val="40"/>
      </w:rPr>
    </w:pPr>
  </w:p>
  <w:p w14:paraId="02454658" w14:textId="77777777" w:rsidR="00AE2241" w:rsidRDefault="00AE2241" w:rsidP="00607F76">
    <w:pPr>
      <w:pStyle w:val="Header"/>
      <w:ind w:left="0"/>
      <w:jc w:val="left"/>
      <w:rPr>
        <w:rFonts w:eastAsia="HGPMinchoE" w:cs="Poppins"/>
        <w:color w:val="3F0730"/>
        <w:sz w:val="28"/>
        <w:szCs w:val="40"/>
      </w:rPr>
    </w:pPr>
  </w:p>
  <w:p w14:paraId="36A8521F" w14:textId="77777777" w:rsidR="00CA0621" w:rsidRDefault="00CA0621" w:rsidP="00FA59D0">
    <w:pPr>
      <w:pStyle w:val="Header"/>
      <w:ind w:left="0"/>
      <w:jc w:val="left"/>
      <w:rPr>
        <w:rFonts w:eastAsia="HGPMinchoE" w:cs="Poppins"/>
        <w:color w:val="3F0730"/>
        <w:sz w:val="28"/>
        <w:szCs w:val="40"/>
      </w:rPr>
    </w:pPr>
  </w:p>
  <w:p w14:paraId="726332EC"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2FFC1"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6D338CF7" wp14:editId="6DB3D298">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406A6DD3" w14:textId="77777777" w:rsidR="00DF17EF" w:rsidRPr="004365EB" w:rsidRDefault="00DF17EF" w:rsidP="00DF17EF">
    <w:pPr>
      <w:pStyle w:val="Header"/>
      <w:ind w:left="0"/>
      <w:jc w:val="left"/>
      <w:rPr>
        <w:rFonts w:eastAsia="HGPMinchoE" w:cs="Poppins"/>
        <w:sz w:val="28"/>
        <w:szCs w:val="40"/>
      </w:rPr>
    </w:pPr>
  </w:p>
  <w:p w14:paraId="4E0401E8" w14:textId="77777777" w:rsidR="00DF17EF" w:rsidRPr="004365EB" w:rsidRDefault="00DF17EF" w:rsidP="00DF17EF">
    <w:pPr>
      <w:pStyle w:val="Header"/>
      <w:ind w:left="0"/>
      <w:jc w:val="left"/>
      <w:rPr>
        <w:rFonts w:eastAsia="HGPMinchoE" w:cs="Poppins"/>
        <w:sz w:val="28"/>
        <w:szCs w:val="40"/>
      </w:rPr>
    </w:pPr>
  </w:p>
  <w:p w14:paraId="0AC9FB5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E15C98"/>
    <w:multiLevelType w:val="hybridMultilevel"/>
    <w:tmpl w:val="F77876D6"/>
    <w:lvl w:ilvl="0" w:tplc="08090017">
      <w:start w:val="1"/>
      <w:numFmt w:val="lowerLetter"/>
      <w:lvlText w:val="%1)"/>
      <w:lvlJc w:val="left"/>
      <w:pPr>
        <w:ind w:left="1636" w:hanging="360"/>
      </w:p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1"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71429E5"/>
    <w:multiLevelType w:val="hybridMultilevel"/>
    <w:tmpl w:val="E63A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980DEC"/>
    <w:multiLevelType w:val="hybridMultilevel"/>
    <w:tmpl w:val="00341F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67406E9"/>
    <w:multiLevelType w:val="hybridMultilevel"/>
    <w:tmpl w:val="A120B1D4"/>
    <w:lvl w:ilvl="0" w:tplc="9222C29E">
      <w:start w:val="4"/>
      <w:numFmt w:val="lowerLetter"/>
      <w:lvlText w:val="%1)"/>
      <w:lvlJc w:val="left"/>
      <w:pPr>
        <w:ind w:left="1800" w:hanging="360"/>
      </w:pPr>
      <w:rPr>
        <w:rFonts w:cstheme="minorHAnsi" w:hint="default"/>
        <w:color w:val="FF0000"/>
        <w:u w:val="singl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AA60B94"/>
    <w:multiLevelType w:val="hybridMultilevel"/>
    <w:tmpl w:val="D604EBC4"/>
    <w:lvl w:ilvl="0" w:tplc="06D0BE22">
      <w:start w:val="1"/>
      <w:numFmt w:val="lowerLetter"/>
      <w:lvlText w:val="%1)"/>
      <w:lvlJc w:val="left"/>
      <w:pPr>
        <w:ind w:left="7164" w:hanging="360"/>
      </w:pPr>
      <w:rPr>
        <w:rFonts w:hint="default"/>
      </w:rPr>
    </w:lvl>
    <w:lvl w:ilvl="1" w:tplc="08090019" w:tentative="1">
      <w:start w:val="1"/>
      <w:numFmt w:val="lowerLetter"/>
      <w:lvlText w:val="%2."/>
      <w:lvlJc w:val="left"/>
      <w:pPr>
        <w:ind w:left="3357" w:hanging="360"/>
      </w:pPr>
    </w:lvl>
    <w:lvl w:ilvl="2" w:tplc="0809001B" w:tentative="1">
      <w:start w:val="1"/>
      <w:numFmt w:val="lowerRoman"/>
      <w:lvlText w:val="%3."/>
      <w:lvlJc w:val="right"/>
      <w:pPr>
        <w:ind w:left="4077" w:hanging="180"/>
      </w:pPr>
    </w:lvl>
    <w:lvl w:ilvl="3" w:tplc="0809000F" w:tentative="1">
      <w:start w:val="1"/>
      <w:numFmt w:val="decimal"/>
      <w:lvlText w:val="%4."/>
      <w:lvlJc w:val="left"/>
      <w:pPr>
        <w:ind w:left="4797" w:hanging="360"/>
      </w:pPr>
    </w:lvl>
    <w:lvl w:ilvl="4" w:tplc="08090019" w:tentative="1">
      <w:start w:val="1"/>
      <w:numFmt w:val="lowerLetter"/>
      <w:lvlText w:val="%5."/>
      <w:lvlJc w:val="left"/>
      <w:pPr>
        <w:ind w:left="5517" w:hanging="360"/>
      </w:pPr>
    </w:lvl>
    <w:lvl w:ilvl="5" w:tplc="0809001B" w:tentative="1">
      <w:start w:val="1"/>
      <w:numFmt w:val="lowerRoman"/>
      <w:lvlText w:val="%6."/>
      <w:lvlJc w:val="right"/>
      <w:pPr>
        <w:ind w:left="6237" w:hanging="180"/>
      </w:pPr>
    </w:lvl>
    <w:lvl w:ilvl="6" w:tplc="0809000F" w:tentative="1">
      <w:start w:val="1"/>
      <w:numFmt w:val="decimal"/>
      <w:lvlText w:val="%7."/>
      <w:lvlJc w:val="left"/>
      <w:pPr>
        <w:ind w:left="6957" w:hanging="360"/>
      </w:pPr>
    </w:lvl>
    <w:lvl w:ilvl="7" w:tplc="08090019" w:tentative="1">
      <w:start w:val="1"/>
      <w:numFmt w:val="lowerLetter"/>
      <w:lvlText w:val="%8."/>
      <w:lvlJc w:val="left"/>
      <w:pPr>
        <w:ind w:left="7677" w:hanging="360"/>
      </w:pPr>
    </w:lvl>
    <w:lvl w:ilvl="8" w:tplc="0809001B" w:tentative="1">
      <w:start w:val="1"/>
      <w:numFmt w:val="lowerRoman"/>
      <w:lvlText w:val="%9."/>
      <w:lvlJc w:val="right"/>
      <w:pPr>
        <w:ind w:left="8397" w:hanging="180"/>
      </w:pPr>
    </w:lvl>
  </w:abstractNum>
  <w:abstractNum w:abstractNumId="18" w15:restartNumberingAfterBreak="0">
    <w:nsid w:val="213B12A7"/>
    <w:multiLevelType w:val="hybridMultilevel"/>
    <w:tmpl w:val="724EA208"/>
    <w:lvl w:ilvl="0" w:tplc="DF963F64">
      <w:start w:val="1"/>
      <w:numFmt w:val="lowerLetter"/>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9" w15:restartNumberingAfterBreak="0">
    <w:nsid w:val="26A840B1"/>
    <w:multiLevelType w:val="hybridMultilevel"/>
    <w:tmpl w:val="F84C3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1" w15:restartNumberingAfterBreak="0">
    <w:nsid w:val="30D068D7"/>
    <w:multiLevelType w:val="hybridMultilevel"/>
    <w:tmpl w:val="A75E6EDE"/>
    <w:lvl w:ilvl="0" w:tplc="1AF46B8E">
      <w:start w:val="4"/>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6F04E5F"/>
    <w:multiLevelType w:val="singleLevel"/>
    <w:tmpl w:val="D5688F64"/>
    <w:lvl w:ilvl="0">
      <w:start w:val="3"/>
      <w:numFmt w:val="decimal"/>
      <w:lvlText w:val="%1."/>
      <w:legacy w:legacy="1" w:legacySpace="0" w:legacyIndent="720"/>
      <w:lvlJc w:val="left"/>
      <w:pPr>
        <w:ind w:left="720" w:hanging="720"/>
      </w:pPr>
    </w:lvl>
  </w:abstractNum>
  <w:abstractNum w:abstractNumId="2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25" w15:restartNumberingAfterBreak="0">
    <w:nsid w:val="45E80BC7"/>
    <w:multiLevelType w:val="multilevel"/>
    <w:tmpl w:val="F9EEA3F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8" w15:restartNumberingAfterBreak="0">
    <w:nsid w:val="548D7B92"/>
    <w:multiLevelType w:val="hybridMultilevel"/>
    <w:tmpl w:val="BB9853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4ED5A4C"/>
    <w:multiLevelType w:val="hybridMultilevel"/>
    <w:tmpl w:val="A96631FC"/>
    <w:lvl w:ilvl="0" w:tplc="F314F8DE">
      <w:start w:val="1"/>
      <w:numFmt w:val="bullet"/>
      <w:lvlText w:val=""/>
      <w:lvlJc w:val="left"/>
      <w:pPr>
        <w:ind w:left="1440" w:hanging="360"/>
      </w:pPr>
      <w:rPr>
        <w:rFonts w:ascii="Symbol" w:hAnsi="Symbol"/>
      </w:rPr>
    </w:lvl>
    <w:lvl w:ilvl="1" w:tplc="0BB6A5DE">
      <w:start w:val="1"/>
      <w:numFmt w:val="bullet"/>
      <w:lvlText w:val=""/>
      <w:lvlJc w:val="left"/>
      <w:pPr>
        <w:ind w:left="1440" w:hanging="360"/>
      </w:pPr>
      <w:rPr>
        <w:rFonts w:ascii="Symbol" w:hAnsi="Symbol"/>
      </w:rPr>
    </w:lvl>
    <w:lvl w:ilvl="2" w:tplc="BDB2DD28">
      <w:start w:val="1"/>
      <w:numFmt w:val="bullet"/>
      <w:lvlText w:val=""/>
      <w:lvlJc w:val="left"/>
      <w:pPr>
        <w:ind w:left="1440" w:hanging="360"/>
      </w:pPr>
      <w:rPr>
        <w:rFonts w:ascii="Symbol" w:hAnsi="Symbol"/>
      </w:rPr>
    </w:lvl>
    <w:lvl w:ilvl="3" w:tplc="C5E67D68">
      <w:start w:val="1"/>
      <w:numFmt w:val="bullet"/>
      <w:lvlText w:val=""/>
      <w:lvlJc w:val="left"/>
      <w:pPr>
        <w:ind w:left="1440" w:hanging="360"/>
      </w:pPr>
      <w:rPr>
        <w:rFonts w:ascii="Symbol" w:hAnsi="Symbol"/>
      </w:rPr>
    </w:lvl>
    <w:lvl w:ilvl="4" w:tplc="64688766">
      <w:start w:val="1"/>
      <w:numFmt w:val="bullet"/>
      <w:lvlText w:val=""/>
      <w:lvlJc w:val="left"/>
      <w:pPr>
        <w:ind w:left="1440" w:hanging="360"/>
      </w:pPr>
      <w:rPr>
        <w:rFonts w:ascii="Symbol" w:hAnsi="Symbol"/>
      </w:rPr>
    </w:lvl>
    <w:lvl w:ilvl="5" w:tplc="BE4CD964">
      <w:start w:val="1"/>
      <w:numFmt w:val="bullet"/>
      <w:lvlText w:val=""/>
      <w:lvlJc w:val="left"/>
      <w:pPr>
        <w:ind w:left="1440" w:hanging="360"/>
      </w:pPr>
      <w:rPr>
        <w:rFonts w:ascii="Symbol" w:hAnsi="Symbol"/>
      </w:rPr>
    </w:lvl>
    <w:lvl w:ilvl="6" w:tplc="72A467AA">
      <w:start w:val="1"/>
      <w:numFmt w:val="bullet"/>
      <w:lvlText w:val=""/>
      <w:lvlJc w:val="left"/>
      <w:pPr>
        <w:ind w:left="1440" w:hanging="360"/>
      </w:pPr>
      <w:rPr>
        <w:rFonts w:ascii="Symbol" w:hAnsi="Symbol"/>
      </w:rPr>
    </w:lvl>
    <w:lvl w:ilvl="7" w:tplc="5344B99C">
      <w:start w:val="1"/>
      <w:numFmt w:val="bullet"/>
      <w:lvlText w:val=""/>
      <w:lvlJc w:val="left"/>
      <w:pPr>
        <w:ind w:left="1440" w:hanging="360"/>
      </w:pPr>
      <w:rPr>
        <w:rFonts w:ascii="Symbol" w:hAnsi="Symbol"/>
      </w:rPr>
    </w:lvl>
    <w:lvl w:ilvl="8" w:tplc="43EC37E0">
      <w:start w:val="1"/>
      <w:numFmt w:val="bullet"/>
      <w:lvlText w:val=""/>
      <w:lvlJc w:val="left"/>
      <w:pPr>
        <w:ind w:left="1440" w:hanging="360"/>
      </w:pPr>
      <w:rPr>
        <w:rFonts w:ascii="Symbol" w:hAnsi="Symbol"/>
      </w:rPr>
    </w:lvl>
  </w:abstractNum>
  <w:abstractNum w:abstractNumId="30"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5B1C1ADC"/>
    <w:multiLevelType w:val="hybridMultilevel"/>
    <w:tmpl w:val="3452866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C6E2391"/>
    <w:multiLevelType w:val="hybridMultilevel"/>
    <w:tmpl w:val="9BC0A6E6"/>
    <w:lvl w:ilvl="0" w:tplc="2F6A67C8">
      <w:start w:val="1"/>
      <w:numFmt w:val="lowerLetter"/>
      <w:lvlText w:val="(%1)"/>
      <w:lvlJc w:val="left"/>
      <w:pPr>
        <w:ind w:left="1778" w:hanging="360"/>
      </w:pPr>
      <w:rPr>
        <w:rFonts w:ascii="Arial" w:eastAsia="Arial" w:hAnsi="Arial" w:cs="Arial" w:hint="default"/>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3" w15:restartNumberingAfterBreak="0">
    <w:nsid w:val="696F1F6C"/>
    <w:multiLevelType w:val="hybridMultilevel"/>
    <w:tmpl w:val="724EA208"/>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34" w15:restartNumberingAfterBreak="0">
    <w:nsid w:val="69CF66B2"/>
    <w:multiLevelType w:val="hybridMultilevel"/>
    <w:tmpl w:val="DC86ACC4"/>
    <w:lvl w:ilvl="0" w:tplc="6674DD4A">
      <w:start w:val="4"/>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6" w15:restartNumberingAfterBreak="0">
    <w:nsid w:val="6BE875D0"/>
    <w:multiLevelType w:val="hybridMultilevel"/>
    <w:tmpl w:val="144C2EE2"/>
    <w:lvl w:ilvl="0" w:tplc="231C341A">
      <w:start w:val="1"/>
      <w:numFmt w:val="bullet"/>
      <w:lvlText w:val="•"/>
      <w:lvlJc w:val="left"/>
      <w:pPr>
        <w:tabs>
          <w:tab w:val="num" w:pos="720"/>
        </w:tabs>
        <w:ind w:left="720" w:hanging="360"/>
      </w:pPr>
      <w:rPr>
        <w:rFonts w:ascii="Arial" w:hAnsi="Arial" w:hint="default"/>
      </w:rPr>
    </w:lvl>
    <w:lvl w:ilvl="1" w:tplc="34AE4D14" w:tentative="1">
      <w:start w:val="1"/>
      <w:numFmt w:val="bullet"/>
      <w:lvlText w:val="•"/>
      <w:lvlJc w:val="left"/>
      <w:pPr>
        <w:tabs>
          <w:tab w:val="num" w:pos="1440"/>
        </w:tabs>
        <w:ind w:left="1440" w:hanging="360"/>
      </w:pPr>
      <w:rPr>
        <w:rFonts w:ascii="Arial" w:hAnsi="Arial" w:hint="default"/>
      </w:rPr>
    </w:lvl>
    <w:lvl w:ilvl="2" w:tplc="56F45582" w:tentative="1">
      <w:start w:val="1"/>
      <w:numFmt w:val="bullet"/>
      <w:lvlText w:val="•"/>
      <w:lvlJc w:val="left"/>
      <w:pPr>
        <w:tabs>
          <w:tab w:val="num" w:pos="2160"/>
        </w:tabs>
        <w:ind w:left="2160" w:hanging="360"/>
      </w:pPr>
      <w:rPr>
        <w:rFonts w:ascii="Arial" w:hAnsi="Arial" w:hint="default"/>
      </w:rPr>
    </w:lvl>
    <w:lvl w:ilvl="3" w:tplc="E8A6C48A" w:tentative="1">
      <w:start w:val="1"/>
      <w:numFmt w:val="bullet"/>
      <w:lvlText w:val="•"/>
      <w:lvlJc w:val="left"/>
      <w:pPr>
        <w:tabs>
          <w:tab w:val="num" w:pos="2880"/>
        </w:tabs>
        <w:ind w:left="2880" w:hanging="360"/>
      </w:pPr>
      <w:rPr>
        <w:rFonts w:ascii="Arial" w:hAnsi="Arial" w:hint="default"/>
      </w:rPr>
    </w:lvl>
    <w:lvl w:ilvl="4" w:tplc="85046BAC" w:tentative="1">
      <w:start w:val="1"/>
      <w:numFmt w:val="bullet"/>
      <w:lvlText w:val="•"/>
      <w:lvlJc w:val="left"/>
      <w:pPr>
        <w:tabs>
          <w:tab w:val="num" w:pos="3600"/>
        </w:tabs>
        <w:ind w:left="3600" w:hanging="360"/>
      </w:pPr>
      <w:rPr>
        <w:rFonts w:ascii="Arial" w:hAnsi="Arial" w:hint="default"/>
      </w:rPr>
    </w:lvl>
    <w:lvl w:ilvl="5" w:tplc="48148B92" w:tentative="1">
      <w:start w:val="1"/>
      <w:numFmt w:val="bullet"/>
      <w:lvlText w:val="•"/>
      <w:lvlJc w:val="left"/>
      <w:pPr>
        <w:tabs>
          <w:tab w:val="num" w:pos="4320"/>
        </w:tabs>
        <w:ind w:left="4320" w:hanging="360"/>
      </w:pPr>
      <w:rPr>
        <w:rFonts w:ascii="Arial" w:hAnsi="Arial" w:hint="default"/>
      </w:rPr>
    </w:lvl>
    <w:lvl w:ilvl="6" w:tplc="CA0840B4" w:tentative="1">
      <w:start w:val="1"/>
      <w:numFmt w:val="bullet"/>
      <w:lvlText w:val="•"/>
      <w:lvlJc w:val="left"/>
      <w:pPr>
        <w:tabs>
          <w:tab w:val="num" w:pos="5040"/>
        </w:tabs>
        <w:ind w:left="5040" w:hanging="360"/>
      </w:pPr>
      <w:rPr>
        <w:rFonts w:ascii="Arial" w:hAnsi="Arial" w:hint="default"/>
      </w:rPr>
    </w:lvl>
    <w:lvl w:ilvl="7" w:tplc="A1B04BC0" w:tentative="1">
      <w:start w:val="1"/>
      <w:numFmt w:val="bullet"/>
      <w:lvlText w:val="•"/>
      <w:lvlJc w:val="left"/>
      <w:pPr>
        <w:tabs>
          <w:tab w:val="num" w:pos="5760"/>
        </w:tabs>
        <w:ind w:left="5760" w:hanging="360"/>
      </w:pPr>
      <w:rPr>
        <w:rFonts w:ascii="Arial" w:hAnsi="Arial" w:hint="default"/>
      </w:rPr>
    </w:lvl>
    <w:lvl w:ilvl="8" w:tplc="532E9D2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8" w15:restartNumberingAfterBreak="0">
    <w:nsid w:val="70D31F87"/>
    <w:multiLevelType w:val="hybridMultilevel"/>
    <w:tmpl w:val="724EA208"/>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39"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0" w15:restartNumberingAfterBreak="0">
    <w:nsid w:val="7BF36FBE"/>
    <w:multiLevelType w:val="hybridMultilevel"/>
    <w:tmpl w:val="F77876D6"/>
    <w:lvl w:ilvl="0" w:tplc="FFFFFFFF">
      <w:start w:val="1"/>
      <w:numFmt w:val="lowerLetter"/>
      <w:lvlText w:val="%1)"/>
      <w:lvlJc w:val="left"/>
      <w:pPr>
        <w:ind w:left="1636" w:hanging="360"/>
      </w:p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5"/>
  </w:num>
  <w:num w:numId="12" w16cid:durableId="351030145">
    <w:abstractNumId w:val="12"/>
  </w:num>
  <w:num w:numId="13" w16cid:durableId="1217353298">
    <w:abstractNumId w:val="16"/>
  </w:num>
  <w:num w:numId="14" w16cid:durableId="1042053295">
    <w:abstractNumId w:val="20"/>
  </w:num>
  <w:num w:numId="15" w16cid:durableId="401565751">
    <w:abstractNumId w:val="37"/>
  </w:num>
  <w:num w:numId="16" w16cid:durableId="1280262003">
    <w:abstractNumId w:val="27"/>
  </w:num>
  <w:num w:numId="17" w16cid:durableId="895353830">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889268325">
    <w:abstractNumId w:val="22"/>
  </w:num>
  <w:num w:numId="19" w16cid:durableId="1781218940">
    <w:abstractNumId w:val="11"/>
  </w:num>
  <w:num w:numId="20" w16cid:durableId="1801457570">
    <w:abstractNumId w:val="26"/>
  </w:num>
  <w:num w:numId="21" w16cid:durableId="9036818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7044201">
    <w:abstractNumId w:val="14"/>
  </w:num>
  <w:num w:numId="23" w16cid:durableId="1211695521">
    <w:abstractNumId w:val="19"/>
  </w:num>
  <w:num w:numId="24" w16cid:durableId="2058627722">
    <w:abstractNumId w:val="36"/>
  </w:num>
  <w:num w:numId="25" w16cid:durableId="137696232">
    <w:abstractNumId w:val="28"/>
  </w:num>
  <w:num w:numId="26" w16cid:durableId="839396361">
    <w:abstractNumId w:val="13"/>
  </w:num>
  <w:num w:numId="27" w16cid:durableId="56706812">
    <w:abstractNumId w:val="10"/>
  </w:num>
  <w:num w:numId="28" w16cid:durableId="1289164779">
    <w:abstractNumId w:val="23"/>
  </w:num>
  <w:num w:numId="29" w16cid:durableId="27797297">
    <w:abstractNumId w:val="17"/>
  </w:num>
  <w:num w:numId="30" w16cid:durableId="422577839">
    <w:abstractNumId w:val="40"/>
  </w:num>
  <w:num w:numId="31" w16cid:durableId="1972974261">
    <w:abstractNumId w:val="25"/>
  </w:num>
  <w:num w:numId="32" w16cid:durableId="901599699">
    <w:abstractNumId w:val="32"/>
  </w:num>
  <w:num w:numId="33" w16cid:durableId="1225524659">
    <w:abstractNumId w:val="31"/>
  </w:num>
  <w:num w:numId="34" w16cid:durableId="1442189003">
    <w:abstractNumId w:val="24"/>
  </w:num>
  <w:num w:numId="35" w16cid:durableId="954285022">
    <w:abstractNumId w:val="18"/>
  </w:num>
  <w:num w:numId="36" w16cid:durableId="363212396">
    <w:abstractNumId w:val="34"/>
  </w:num>
  <w:num w:numId="37" w16cid:durableId="532811593">
    <w:abstractNumId w:val="33"/>
  </w:num>
  <w:num w:numId="38" w16cid:durableId="985084152">
    <w:abstractNumId w:val="38"/>
  </w:num>
  <w:num w:numId="39" w16cid:durableId="1961916654">
    <w:abstractNumId w:val="21"/>
  </w:num>
  <w:num w:numId="40" w16cid:durableId="1508328600">
    <w:abstractNumId w:val="15"/>
  </w:num>
  <w:num w:numId="41" w16cid:durableId="238642175">
    <w:abstractNumId w:val="2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Goult [NESO]">
    <w15:presenceInfo w15:providerId="AD" w15:userId="S::Claire.Goult@neso.energy::b6699ba2-7832-48c8-a1be-529c30d4ea26"/>
  </w15:person>
  <w15:person w15:author="Cowan Kevin">
    <w15:presenceInfo w15:providerId="AD" w15:userId="S::kevin.cowan_edf-energy.com#ext#@nationalenergyso.onmicrosoft.com::978c9e54-b7a3-4d2c-9f65-f7ecd42a2b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2C6"/>
    <w:rsid w:val="0000092C"/>
    <w:rsid w:val="0000123E"/>
    <w:rsid w:val="000017C7"/>
    <w:rsid w:val="000029DD"/>
    <w:rsid w:val="00004D0C"/>
    <w:rsid w:val="0000528A"/>
    <w:rsid w:val="00005E89"/>
    <w:rsid w:val="00006E91"/>
    <w:rsid w:val="00007028"/>
    <w:rsid w:val="00007152"/>
    <w:rsid w:val="0000784D"/>
    <w:rsid w:val="0000793E"/>
    <w:rsid w:val="00010647"/>
    <w:rsid w:val="00010914"/>
    <w:rsid w:val="00010D3E"/>
    <w:rsid w:val="00011992"/>
    <w:rsid w:val="00013752"/>
    <w:rsid w:val="00013AC7"/>
    <w:rsid w:val="000147DE"/>
    <w:rsid w:val="0001500F"/>
    <w:rsid w:val="000154A5"/>
    <w:rsid w:val="00015A2A"/>
    <w:rsid w:val="00015BE0"/>
    <w:rsid w:val="0001617E"/>
    <w:rsid w:val="00016CF8"/>
    <w:rsid w:val="00021319"/>
    <w:rsid w:val="000213BA"/>
    <w:rsid w:val="000218CE"/>
    <w:rsid w:val="00022819"/>
    <w:rsid w:val="00022B39"/>
    <w:rsid w:val="000236F2"/>
    <w:rsid w:val="0002463D"/>
    <w:rsid w:val="000246B0"/>
    <w:rsid w:val="00024CE5"/>
    <w:rsid w:val="00027845"/>
    <w:rsid w:val="00030004"/>
    <w:rsid w:val="00030017"/>
    <w:rsid w:val="00030548"/>
    <w:rsid w:val="00030F1A"/>
    <w:rsid w:val="00031305"/>
    <w:rsid w:val="0003154D"/>
    <w:rsid w:val="00031930"/>
    <w:rsid w:val="000321D8"/>
    <w:rsid w:val="0003395B"/>
    <w:rsid w:val="00034DE8"/>
    <w:rsid w:val="00035895"/>
    <w:rsid w:val="00035EE9"/>
    <w:rsid w:val="00036186"/>
    <w:rsid w:val="0003644B"/>
    <w:rsid w:val="00036E0D"/>
    <w:rsid w:val="00036ECA"/>
    <w:rsid w:val="000378EB"/>
    <w:rsid w:val="00037D0E"/>
    <w:rsid w:val="00040D95"/>
    <w:rsid w:val="00041A8B"/>
    <w:rsid w:val="00041BFC"/>
    <w:rsid w:val="00041C21"/>
    <w:rsid w:val="000421C8"/>
    <w:rsid w:val="0004277D"/>
    <w:rsid w:val="0004420E"/>
    <w:rsid w:val="00044829"/>
    <w:rsid w:val="00044AC9"/>
    <w:rsid w:val="00044DA4"/>
    <w:rsid w:val="00045569"/>
    <w:rsid w:val="0004599D"/>
    <w:rsid w:val="00046B13"/>
    <w:rsid w:val="0005009F"/>
    <w:rsid w:val="000501BC"/>
    <w:rsid w:val="000504E8"/>
    <w:rsid w:val="00050988"/>
    <w:rsid w:val="0005110B"/>
    <w:rsid w:val="000523E2"/>
    <w:rsid w:val="00053545"/>
    <w:rsid w:val="00054B3A"/>
    <w:rsid w:val="00055072"/>
    <w:rsid w:val="00055101"/>
    <w:rsid w:val="000556E6"/>
    <w:rsid w:val="000561F9"/>
    <w:rsid w:val="00057A5D"/>
    <w:rsid w:val="00057CA1"/>
    <w:rsid w:val="0006140F"/>
    <w:rsid w:val="00061FBD"/>
    <w:rsid w:val="00062087"/>
    <w:rsid w:val="00062681"/>
    <w:rsid w:val="00062B8A"/>
    <w:rsid w:val="00062E14"/>
    <w:rsid w:val="000633D0"/>
    <w:rsid w:val="000638EF"/>
    <w:rsid w:val="00063CFD"/>
    <w:rsid w:val="0006536F"/>
    <w:rsid w:val="00066ABB"/>
    <w:rsid w:val="0006797E"/>
    <w:rsid w:val="00067B46"/>
    <w:rsid w:val="00067DEE"/>
    <w:rsid w:val="00067FC7"/>
    <w:rsid w:val="00070BFC"/>
    <w:rsid w:val="000714E6"/>
    <w:rsid w:val="00071855"/>
    <w:rsid w:val="00071967"/>
    <w:rsid w:val="00071DDE"/>
    <w:rsid w:val="00071FE5"/>
    <w:rsid w:val="0007262A"/>
    <w:rsid w:val="00072FFA"/>
    <w:rsid w:val="00073245"/>
    <w:rsid w:val="0007348B"/>
    <w:rsid w:val="00073565"/>
    <w:rsid w:val="00073849"/>
    <w:rsid w:val="00073AA7"/>
    <w:rsid w:val="00073F44"/>
    <w:rsid w:val="00073FBD"/>
    <w:rsid w:val="000744B5"/>
    <w:rsid w:val="00076586"/>
    <w:rsid w:val="000772BB"/>
    <w:rsid w:val="00080A3C"/>
    <w:rsid w:val="00080D99"/>
    <w:rsid w:val="00081106"/>
    <w:rsid w:val="000816B3"/>
    <w:rsid w:val="00081F84"/>
    <w:rsid w:val="00081FD6"/>
    <w:rsid w:val="000821BE"/>
    <w:rsid w:val="00083974"/>
    <w:rsid w:val="00083E12"/>
    <w:rsid w:val="000847DC"/>
    <w:rsid w:val="00084C5F"/>
    <w:rsid w:val="00084EF6"/>
    <w:rsid w:val="00084F79"/>
    <w:rsid w:val="00087020"/>
    <w:rsid w:val="000877E9"/>
    <w:rsid w:val="00087D3E"/>
    <w:rsid w:val="00091ED3"/>
    <w:rsid w:val="0009211E"/>
    <w:rsid w:val="00092509"/>
    <w:rsid w:val="0009276B"/>
    <w:rsid w:val="00092C02"/>
    <w:rsid w:val="00092D2F"/>
    <w:rsid w:val="00093369"/>
    <w:rsid w:val="000935AF"/>
    <w:rsid w:val="000935D5"/>
    <w:rsid w:val="0009387C"/>
    <w:rsid w:val="00093CA6"/>
    <w:rsid w:val="000946F1"/>
    <w:rsid w:val="00094E5F"/>
    <w:rsid w:val="00094F88"/>
    <w:rsid w:val="00094FD2"/>
    <w:rsid w:val="0009609C"/>
    <w:rsid w:val="000966D4"/>
    <w:rsid w:val="0009688D"/>
    <w:rsid w:val="00097FED"/>
    <w:rsid w:val="000A05D9"/>
    <w:rsid w:val="000A13E9"/>
    <w:rsid w:val="000A1A91"/>
    <w:rsid w:val="000A1AAA"/>
    <w:rsid w:val="000A1C65"/>
    <w:rsid w:val="000A209D"/>
    <w:rsid w:val="000A2327"/>
    <w:rsid w:val="000A2BC8"/>
    <w:rsid w:val="000A2C20"/>
    <w:rsid w:val="000A331D"/>
    <w:rsid w:val="000A4598"/>
    <w:rsid w:val="000A49AF"/>
    <w:rsid w:val="000A730E"/>
    <w:rsid w:val="000A7717"/>
    <w:rsid w:val="000A79BC"/>
    <w:rsid w:val="000B0247"/>
    <w:rsid w:val="000B0F9C"/>
    <w:rsid w:val="000B19B2"/>
    <w:rsid w:val="000B1A96"/>
    <w:rsid w:val="000B1AD1"/>
    <w:rsid w:val="000B1B73"/>
    <w:rsid w:val="000B268B"/>
    <w:rsid w:val="000B296B"/>
    <w:rsid w:val="000B304C"/>
    <w:rsid w:val="000B3F97"/>
    <w:rsid w:val="000B475E"/>
    <w:rsid w:val="000B5338"/>
    <w:rsid w:val="000B5362"/>
    <w:rsid w:val="000B594C"/>
    <w:rsid w:val="000B5B05"/>
    <w:rsid w:val="000B6756"/>
    <w:rsid w:val="000B6A4C"/>
    <w:rsid w:val="000B7E99"/>
    <w:rsid w:val="000C0D0A"/>
    <w:rsid w:val="000C214E"/>
    <w:rsid w:val="000C35E2"/>
    <w:rsid w:val="000C4EEF"/>
    <w:rsid w:val="000C5017"/>
    <w:rsid w:val="000C53DB"/>
    <w:rsid w:val="000C5904"/>
    <w:rsid w:val="000C5E3A"/>
    <w:rsid w:val="000C60C2"/>
    <w:rsid w:val="000C64F6"/>
    <w:rsid w:val="000C66C7"/>
    <w:rsid w:val="000C6EF9"/>
    <w:rsid w:val="000D16EC"/>
    <w:rsid w:val="000D2220"/>
    <w:rsid w:val="000D3360"/>
    <w:rsid w:val="000D3A7B"/>
    <w:rsid w:val="000D3E58"/>
    <w:rsid w:val="000D4C01"/>
    <w:rsid w:val="000D65A7"/>
    <w:rsid w:val="000D6630"/>
    <w:rsid w:val="000D69CB"/>
    <w:rsid w:val="000D6ECE"/>
    <w:rsid w:val="000D7D25"/>
    <w:rsid w:val="000E068A"/>
    <w:rsid w:val="000E1ECB"/>
    <w:rsid w:val="000E2A22"/>
    <w:rsid w:val="000E2F98"/>
    <w:rsid w:val="000E3824"/>
    <w:rsid w:val="000E3938"/>
    <w:rsid w:val="000E3B8C"/>
    <w:rsid w:val="000E3CF5"/>
    <w:rsid w:val="000E43B5"/>
    <w:rsid w:val="000E496F"/>
    <w:rsid w:val="000E5122"/>
    <w:rsid w:val="000E6380"/>
    <w:rsid w:val="000E6C6B"/>
    <w:rsid w:val="000E74DE"/>
    <w:rsid w:val="000F033D"/>
    <w:rsid w:val="000F03BF"/>
    <w:rsid w:val="000F0452"/>
    <w:rsid w:val="000F120C"/>
    <w:rsid w:val="000F224C"/>
    <w:rsid w:val="000F3E38"/>
    <w:rsid w:val="000F483F"/>
    <w:rsid w:val="000F54F3"/>
    <w:rsid w:val="000F5A89"/>
    <w:rsid w:val="000F5DF1"/>
    <w:rsid w:val="000F63C3"/>
    <w:rsid w:val="000F65D6"/>
    <w:rsid w:val="000F67B8"/>
    <w:rsid w:val="000F7FC7"/>
    <w:rsid w:val="00101352"/>
    <w:rsid w:val="00101CA3"/>
    <w:rsid w:val="00101CC4"/>
    <w:rsid w:val="00102B95"/>
    <w:rsid w:val="00102C85"/>
    <w:rsid w:val="0010311E"/>
    <w:rsid w:val="00103DA4"/>
    <w:rsid w:val="00104943"/>
    <w:rsid w:val="001060D4"/>
    <w:rsid w:val="00106A72"/>
    <w:rsid w:val="00106B84"/>
    <w:rsid w:val="00106C92"/>
    <w:rsid w:val="00106EAA"/>
    <w:rsid w:val="00107631"/>
    <w:rsid w:val="00107C4C"/>
    <w:rsid w:val="00110513"/>
    <w:rsid w:val="00110F32"/>
    <w:rsid w:val="00112C46"/>
    <w:rsid w:val="001137FB"/>
    <w:rsid w:val="0011389F"/>
    <w:rsid w:val="00113BF5"/>
    <w:rsid w:val="00113CB3"/>
    <w:rsid w:val="00113F39"/>
    <w:rsid w:val="0011423A"/>
    <w:rsid w:val="001145E7"/>
    <w:rsid w:val="00114BDB"/>
    <w:rsid w:val="001151E4"/>
    <w:rsid w:val="001152F5"/>
    <w:rsid w:val="001155B3"/>
    <w:rsid w:val="00116009"/>
    <w:rsid w:val="001173F1"/>
    <w:rsid w:val="00117DA6"/>
    <w:rsid w:val="00117FC1"/>
    <w:rsid w:val="00120547"/>
    <w:rsid w:val="00122ED0"/>
    <w:rsid w:val="00123A2B"/>
    <w:rsid w:val="00124925"/>
    <w:rsid w:val="001258BB"/>
    <w:rsid w:val="00126053"/>
    <w:rsid w:val="001266CE"/>
    <w:rsid w:val="00127759"/>
    <w:rsid w:val="00130F65"/>
    <w:rsid w:val="0013269B"/>
    <w:rsid w:val="00132C86"/>
    <w:rsid w:val="00133017"/>
    <w:rsid w:val="001340C9"/>
    <w:rsid w:val="001349FB"/>
    <w:rsid w:val="00134AC2"/>
    <w:rsid w:val="00134AF9"/>
    <w:rsid w:val="00134F82"/>
    <w:rsid w:val="001350F8"/>
    <w:rsid w:val="0013519C"/>
    <w:rsid w:val="001363D5"/>
    <w:rsid w:val="0013659A"/>
    <w:rsid w:val="00136B6F"/>
    <w:rsid w:val="00137D1B"/>
    <w:rsid w:val="00140929"/>
    <w:rsid w:val="0014185A"/>
    <w:rsid w:val="001426CA"/>
    <w:rsid w:val="0014293F"/>
    <w:rsid w:val="00143A98"/>
    <w:rsid w:val="001446CA"/>
    <w:rsid w:val="00144C22"/>
    <w:rsid w:val="00144D31"/>
    <w:rsid w:val="00144D4A"/>
    <w:rsid w:val="00145D2F"/>
    <w:rsid w:val="00146DE3"/>
    <w:rsid w:val="00146EC7"/>
    <w:rsid w:val="00147154"/>
    <w:rsid w:val="0014721D"/>
    <w:rsid w:val="00147BF4"/>
    <w:rsid w:val="00147E2E"/>
    <w:rsid w:val="001510CA"/>
    <w:rsid w:val="001516B9"/>
    <w:rsid w:val="00151D8A"/>
    <w:rsid w:val="00151DC0"/>
    <w:rsid w:val="00152912"/>
    <w:rsid w:val="00152BD8"/>
    <w:rsid w:val="00152CEB"/>
    <w:rsid w:val="00153066"/>
    <w:rsid w:val="001535B0"/>
    <w:rsid w:val="001536C3"/>
    <w:rsid w:val="00154713"/>
    <w:rsid w:val="00154C3B"/>
    <w:rsid w:val="001551ED"/>
    <w:rsid w:val="00155E29"/>
    <w:rsid w:val="00155FDC"/>
    <w:rsid w:val="00156224"/>
    <w:rsid w:val="001568FF"/>
    <w:rsid w:val="00156FAA"/>
    <w:rsid w:val="00157C41"/>
    <w:rsid w:val="00160CBF"/>
    <w:rsid w:val="001613C2"/>
    <w:rsid w:val="00162ADF"/>
    <w:rsid w:val="00162E33"/>
    <w:rsid w:val="0016337B"/>
    <w:rsid w:val="001635FB"/>
    <w:rsid w:val="00164401"/>
    <w:rsid w:val="0016480C"/>
    <w:rsid w:val="001652F9"/>
    <w:rsid w:val="0016594A"/>
    <w:rsid w:val="00165C58"/>
    <w:rsid w:val="001665A7"/>
    <w:rsid w:val="001668BE"/>
    <w:rsid w:val="00166A57"/>
    <w:rsid w:val="00166B86"/>
    <w:rsid w:val="0016758D"/>
    <w:rsid w:val="00170B39"/>
    <w:rsid w:val="0017122F"/>
    <w:rsid w:val="001722A3"/>
    <w:rsid w:val="00172340"/>
    <w:rsid w:val="00172B8C"/>
    <w:rsid w:val="001731C5"/>
    <w:rsid w:val="00173215"/>
    <w:rsid w:val="0017346A"/>
    <w:rsid w:val="00173FC9"/>
    <w:rsid w:val="00174406"/>
    <w:rsid w:val="0017581D"/>
    <w:rsid w:val="00175B8A"/>
    <w:rsid w:val="00175BB8"/>
    <w:rsid w:val="001760F3"/>
    <w:rsid w:val="0017657F"/>
    <w:rsid w:val="00176FB8"/>
    <w:rsid w:val="00177CCF"/>
    <w:rsid w:val="0018083F"/>
    <w:rsid w:val="00181746"/>
    <w:rsid w:val="00181B49"/>
    <w:rsid w:val="00182168"/>
    <w:rsid w:val="001822D3"/>
    <w:rsid w:val="00182640"/>
    <w:rsid w:val="00182B25"/>
    <w:rsid w:val="0018335E"/>
    <w:rsid w:val="00185541"/>
    <w:rsid w:val="0018664A"/>
    <w:rsid w:val="00186764"/>
    <w:rsid w:val="00186A6D"/>
    <w:rsid w:val="00186DF4"/>
    <w:rsid w:val="00186FE7"/>
    <w:rsid w:val="00186FE8"/>
    <w:rsid w:val="001903FF"/>
    <w:rsid w:val="00190D0C"/>
    <w:rsid w:val="001917FE"/>
    <w:rsid w:val="00191C99"/>
    <w:rsid w:val="001920B4"/>
    <w:rsid w:val="001935DE"/>
    <w:rsid w:val="001938FD"/>
    <w:rsid w:val="00193E2E"/>
    <w:rsid w:val="00193F3F"/>
    <w:rsid w:val="0019567E"/>
    <w:rsid w:val="00195C2B"/>
    <w:rsid w:val="001961D9"/>
    <w:rsid w:val="00196281"/>
    <w:rsid w:val="0019677B"/>
    <w:rsid w:val="001968D3"/>
    <w:rsid w:val="001969A8"/>
    <w:rsid w:val="001A170B"/>
    <w:rsid w:val="001A2148"/>
    <w:rsid w:val="001A24B0"/>
    <w:rsid w:val="001A2723"/>
    <w:rsid w:val="001A2E85"/>
    <w:rsid w:val="001A3086"/>
    <w:rsid w:val="001A38FC"/>
    <w:rsid w:val="001A3BE2"/>
    <w:rsid w:val="001A3C59"/>
    <w:rsid w:val="001A466F"/>
    <w:rsid w:val="001A4BA6"/>
    <w:rsid w:val="001A4EB3"/>
    <w:rsid w:val="001A574A"/>
    <w:rsid w:val="001B05E1"/>
    <w:rsid w:val="001B1065"/>
    <w:rsid w:val="001B33CC"/>
    <w:rsid w:val="001B3799"/>
    <w:rsid w:val="001B4ADC"/>
    <w:rsid w:val="001B5E61"/>
    <w:rsid w:val="001B60BF"/>
    <w:rsid w:val="001B799C"/>
    <w:rsid w:val="001B7A30"/>
    <w:rsid w:val="001B7D49"/>
    <w:rsid w:val="001C0639"/>
    <w:rsid w:val="001C067C"/>
    <w:rsid w:val="001C094B"/>
    <w:rsid w:val="001C1745"/>
    <w:rsid w:val="001C185D"/>
    <w:rsid w:val="001C1930"/>
    <w:rsid w:val="001C2083"/>
    <w:rsid w:val="001C2BA1"/>
    <w:rsid w:val="001C30D3"/>
    <w:rsid w:val="001C4ABF"/>
    <w:rsid w:val="001C4DB5"/>
    <w:rsid w:val="001C67DA"/>
    <w:rsid w:val="001C7AA0"/>
    <w:rsid w:val="001D00F7"/>
    <w:rsid w:val="001D0D64"/>
    <w:rsid w:val="001D14F7"/>
    <w:rsid w:val="001D21F5"/>
    <w:rsid w:val="001D25C2"/>
    <w:rsid w:val="001D26B9"/>
    <w:rsid w:val="001D2B6E"/>
    <w:rsid w:val="001D2FA5"/>
    <w:rsid w:val="001D3612"/>
    <w:rsid w:val="001D52BD"/>
    <w:rsid w:val="001D678B"/>
    <w:rsid w:val="001D682C"/>
    <w:rsid w:val="001D791C"/>
    <w:rsid w:val="001E082B"/>
    <w:rsid w:val="001E12BE"/>
    <w:rsid w:val="001E2110"/>
    <w:rsid w:val="001E2D35"/>
    <w:rsid w:val="001E2E4F"/>
    <w:rsid w:val="001E372F"/>
    <w:rsid w:val="001E434B"/>
    <w:rsid w:val="001E4924"/>
    <w:rsid w:val="001E54FC"/>
    <w:rsid w:val="001E5D9C"/>
    <w:rsid w:val="001E6304"/>
    <w:rsid w:val="001E6636"/>
    <w:rsid w:val="001E68CF"/>
    <w:rsid w:val="001E6B69"/>
    <w:rsid w:val="001E74F3"/>
    <w:rsid w:val="001E7752"/>
    <w:rsid w:val="001F0257"/>
    <w:rsid w:val="001F04C9"/>
    <w:rsid w:val="001F0AA2"/>
    <w:rsid w:val="001F101E"/>
    <w:rsid w:val="001F1748"/>
    <w:rsid w:val="001F1A2F"/>
    <w:rsid w:val="001F1C22"/>
    <w:rsid w:val="001F1D9C"/>
    <w:rsid w:val="001F24F4"/>
    <w:rsid w:val="001F2A44"/>
    <w:rsid w:val="001F2EF2"/>
    <w:rsid w:val="001F34AF"/>
    <w:rsid w:val="001F368F"/>
    <w:rsid w:val="001F3C7D"/>
    <w:rsid w:val="001F3D23"/>
    <w:rsid w:val="001F5876"/>
    <w:rsid w:val="001F59CD"/>
    <w:rsid w:val="001F6021"/>
    <w:rsid w:val="001F6599"/>
    <w:rsid w:val="001F77DC"/>
    <w:rsid w:val="001F7CD5"/>
    <w:rsid w:val="002005E2"/>
    <w:rsid w:val="00200BB9"/>
    <w:rsid w:val="00200E17"/>
    <w:rsid w:val="0020128F"/>
    <w:rsid w:val="00201D01"/>
    <w:rsid w:val="0020302E"/>
    <w:rsid w:val="0020311A"/>
    <w:rsid w:val="00203340"/>
    <w:rsid w:val="00203CD4"/>
    <w:rsid w:val="00204589"/>
    <w:rsid w:val="00204D6D"/>
    <w:rsid w:val="0020555B"/>
    <w:rsid w:val="00205E00"/>
    <w:rsid w:val="002071F6"/>
    <w:rsid w:val="002071FF"/>
    <w:rsid w:val="00207C59"/>
    <w:rsid w:val="00207EBF"/>
    <w:rsid w:val="00207FF1"/>
    <w:rsid w:val="0021056C"/>
    <w:rsid w:val="002105AD"/>
    <w:rsid w:val="0021086A"/>
    <w:rsid w:val="00210AC7"/>
    <w:rsid w:val="00210F69"/>
    <w:rsid w:val="00211B6B"/>
    <w:rsid w:val="002121DE"/>
    <w:rsid w:val="002122D2"/>
    <w:rsid w:val="002136DE"/>
    <w:rsid w:val="0021404C"/>
    <w:rsid w:val="0021447D"/>
    <w:rsid w:val="002144CD"/>
    <w:rsid w:val="00214BD5"/>
    <w:rsid w:val="00214F36"/>
    <w:rsid w:val="0021513D"/>
    <w:rsid w:val="00215172"/>
    <w:rsid w:val="002152FA"/>
    <w:rsid w:val="00215B3E"/>
    <w:rsid w:val="00215C0E"/>
    <w:rsid w:val="00215F25"/>
    <w:rsid w:val="00216034"/>
    <w:rsid w:val="00216A65"/>
    <w:rsid w:val="00216CAC"/>
    <w:rsid w:val="00217899"/>
    <w:rsid w:val="00217E5E"/>
    <w:rsid w:val="00217F7B"/>
    <w:rsid w:val="00220292"/>
    <w:rsid w:val="002210B5"/>
    <w:rsid w:val="00221B5A"/>
    <w:rsid w:val="00223A62"/>
    <w:rsid w:val="00223BF7"/>
    <w:rsid w:val="002249DB"/>
    <w:rsid w:val="00224DCF"/>
    <w:rsid w:val="00224DD8"/>
    <w:rsid w:val="00225056"/>
    <w:rsid w:val="00226DDB"/>
    <w:rsid w:val="00226EAA"/>
    <w:rsid w:val="00227DEE"/>
    <w:rsid w:val="002319B2"/>
    <w:rsid w:val="002327FC"/>
    <w:rsid w:val="00233A0A"/>
    <w:rsid w:val="00233E7A"/>
    <w:rsid w:val="0023612C"/>
    <w:rsid w:val="00236931"/>
    <w:rsid w:val="00237054"/>
    <w:rsid w:val="0024092B"/>
    <w:rsid w:val="0024118D"/>
    <w:rsid w:val="0024129E"/>
    <w:rsid w:val="00241AA1"/>
    <w:rsid w:val="00241B4F"/>
    <w:rsid w:val="00241DB7"/>
    <w:rsid w:val="00242B1A"/>
    <w:rsid w:val="0024340E"/>
    <w:rsid w:val="00243412"/>
    <w:rsid w:val="00243E77"/>
    <w:rsid w:val="00246FF1"/>
    <w:rsid w:val="00247293"/>
    <w:rsid w:val="0024734E"/>
    <w:rsid w:val="002475A6"/>
    <w:rsid w:val="002475B0"/>
    <w:rsid w:val="002506FE"/>
    <w:rsid w:val="002507E3"/>
    <w:rsid w:val="0025089E"/>
    <w:rsid w:val="00250A58"/>
    <w:rsid w:val="00251245"/>
    <w:rsid w:val="002516D6"/>
    <w:rsid w:val="00251AC7"/>
    <w:rsid w:val="002523F4"/>
    <w:rsid w:val="0025377E"/>
    <w:rsid w:val="002537B0"/>
    <w:rsid w:val="00253C0D"/>
    <w:rsid w:val="00253FF0"/>
    <w:rsid w:val="00254702"/>
    <w:rsid w:val="00254A93"/>
    <w:rsid w:val="00254ACB"/>
    <w:rsid w:val="00254DAD"/>
    <w:rsid w:val="00254EB1"/>
    <w:rsid w:val="0025501B"/>
    <w:rsid w:val="0025509C"/>
    <w:rsid w:val="00255828"/>
    <w:rsid w:val="00256723"/>
    <w:rsid w:val="0025771D"/>
    <w:rsid w:val="00257D3C"/>
    <w:rsid w:val="00261382"/>
    <w:rsid w:val="00261A6C"/>
    <w:rsid w:val="00261FDF"/>
    <w:rsid w:val="002624E4"/>
    <w:rsid w:val="00262A0B"/>
    <w:rsid w:val="00263217"/>
    <w:rsid w:val="0026594F"/>
    <w:rsid w:val="00265B9C"/>
    <w:rsid w:val="002660C9"/>
    <w:rsid w:val="00266A02"/>
    <w:rsid w:val="00270DDA"/>
    <w:rsid w:val="00271135"/>
    <w:rsid w:val="00271FC5"/>
    <w:rsid w:val="00272013"/>
    <w:rsid w:val="0027250A"/>
    <w:rsid w:val="00273931"/>
    <w:rsid w:val="00274FB1"/>
    <w:rsid w:val="0027568B"/>
    <w:rsid w:val="00275AF4"/>
    <w:rsid w:val="00275D22"/>
    <w:rsid w:val="00275E09"/>
    <w:rsid w:val="00276BA1"/>
    <w:rsid w:val="00277702"/>
    <w:rsid w:val="002778F6"/>
    <w:rsid w:val="00277B32"/>
    <w:rsid w:val="00280106"/>
    <w:rsid w:val="00281127"/>
    <w:rsid w:val="00281809"/>
    <w:rsid w:val="00281814"/>
    <w:rsid w:val="00281AB6"/>
    <w:rsid w:val="00281CDF"/>
    <w:rsid w:val="002827FE"/>
    <w:rsid w:val="00282A69"/>
    <w:rsid w:val="00282A6B"/>
    <w:rsid w:val="00285D15"/>
    <w:rsid w:val="00286184"/>
    <w:rsid w:val="00286477"/>
    <w:rsid w:val="00286B60"/>
    <w:rsid w:val="002872AD"/>
    <w:rsid w:val="002874BE"/>
    <w:rsid w:val="002876A7"/>
    <w:rsid w:val="00290262"/>
    <w:rsid w:val="00290786"/>
    <w:rsid w:val="00291B33"/>
    <w:rsid w:val="00291E2C"/>
    <w:rsid w:val="0029281D"/>
    <w:rsid w:val="00292F67"/>
    <w:rsid w:val="0029334F"/>
    <w:rsid w:val="00293E01"/>
    <w:rsid w:val="0029478F"/>
    <w:rsid w:val="002968DD"/>
    <w:rsid w:val="00296E04"/>
    <w:rsid w:val="00297C15"/>
    <w:rsid w:val="002A1D46"/>
    <w:rsid w:val="002A21AE"/>
    <w:rsid w:val="002A42A5"/>
    <w:rsid w:val="002A47B7"/>
    <w:rsid w:val="002A53AC"/>
    <w:rsid w:val="002A58EF"/>
    <w:rsid w:val="002A7C66"/>
    <w:rsid w:val="002B0E2D"/>
    <w:rsid w:val="002B1353"/>
    <w:rsid w:val="002B1962"/>
    <w:rsid w:val="002B1FC9"/>
    <w:rsid w:val="002B1FE7"/>
    <w:rsid w:val="002B228B"/>
    <w:rsid w:val="002B25D2"/>
    <w:rsid w:val="002B277A"/>
    <w:rsid w:val="002B3A58"/>
    <w:rsid w:val="002B43DB"/>
    <w:rsid w:val="002B51BF"/>
    <w:rsid w:val="002B56D4"/>
    <w:rsid w:val="002B5FC4"/>
    <w:rsid w:val="002B6AD9"/>
    <w:rsid w:val="002B6C23"/>
    <w:rsid w:val="002C0AED"/>
    <w:rsid w:val="002C112B"/>
    <w:rsid w:val="002C1211"/>
    <w:rsid w:val="002C1261"/>
    <w:rsid w:val="002C129E"/>
    <w:rsid w:val="002C1DBA"/>
    <w:rsid w:val="002C23C3"/>
    <w:rsid w:val="002C2938"/>
    <w:rsid w:val="002C29AC"/>
    <w:rsid w:val="002C2F69"/>
    <w:rsid w:val="002C30DE"/>
    <w:rsid w:val="002C38C6"/>
    <w:rsid w:val="002C3960"/>
    <w:rsid w:val="002C3C01"/>
    <w:rsid w:val="002C4435"/>
    <w:rsid w:val="002C4AC0"/>
    <w:rsid w:val="002C4BAB"/>
    <w:rsid w:val="002C4E30"/>
    <w:rsid w:val="002C538B"/>
    <w:rsid w:val="002C61BB"/>
    <w:rsid w:val="002C67B0"/>
    <w:rsid w:val="002C6D17"/>
    <w:rsid w:val="002C6DC7"/>
    <w:rsid w:val="002C7A80"/>
    <w:rsid w:val="002D00B3"/>
    <w:rsid w:val="002D0245"/>
    <w:rsid w:val="002D02A7"/>
    <w:rsid w:val="002D02FA"/>
    <w:rsid w:val="002D0B6C"/>
    <w:rsid w:val="002D0E31"/>
    <w:rsid w:val="002D313A"/>
    <w:rsid w:val="002D3490"/>
    <w:rsid w:val="002D3503"/>
    <w:rsid w:val="002D4CD5"/>
    <w:rsid w:val="002D5145"/>
    <w:rsid w:val="002D6406"/>
    <w:rsid w:val="002D6BAE"/>
    <w:rsid w:val="002D6ED4"/>
    <w:rsid w:val="002D728B"/>
    <w:rsid w:val="002D7FA9"/>
    <w:rsid w:val="002E0E15"/>
    <w:rsid w:val="002E1ECB"/>
    <w:rsid w:val="002E1F47"/>
    <w:rsid w:val="002E2547"/>
    <w:rsid w:val="002E2BF9"/>
    <w:rsid w:val="002E3A7A"/>
    <w:rsid w:val="002F07D5"/>
    <w:rsid w:val="002F1B62"/>
    <w:rsid w:val="002F213F"/>
    <w:rsid w:val="002F30C4"/>
    <w:rsid w:val="002F3145"/>
    <w:rsid w:val="002F329C"/>
    <w:rsid w:val="002F3857"/>
    <w:rsid w:val="002F3900"/>
    <w:rsid w:val="002F3C0E"/>
    <w:rsid w:val="002F3EF8"/>
    <w:rsid w:val="002F3F4B"/>
    <w:rsid w:val="002F46B4"/>
    <w:rsid w:val="002F49CE"/>
    <w:rsid w:val="002F4D55"/>
    <w:rsid w:val="002F592C"/>
    <w:rsid w:val="002F640E"/>
    <w:rsid w:val="002F6F4F"/>
    <w:rsid w:val="002F7B21"/>
    <w:rsid w:val="002F7DB8"/>
    <w:rsid w:val="003003BD"/>
    <w:rsid w:val="00300633"/>
    <w:rsid w:val="00300CC5"/>
    <w:rsid w:val="0030117E"/>
    <w:rsid w:val="0030153C"/>
    <w:rsid w:val="00301C3D"/>
    <w:rsid w:val="00301EF5"/>
    <w:rsid w:val="0030205D"/>
    <w:rsid w:val="00302539"/>
    <w:rsid w:val="00303237"/>
    <w:rsid w:val="003032C6"/>
    <w:rsid w:val="00303CBC"/>
    <w:rsid w:val="00304D1C"/>
    <w:rsid w:val="00304E54"/>
    <w:rsid w:val="00305777"/>
    <w:rsid w:val="003062B8"/>
    <w:rsid w:val="003067B1"/>
    <w:rsid w:val="00306812"/>
    <w:rsid w:val="003073FE"/>
    <w:rsid w:val="003102FE"/>
    <w:rsid w:val="0031067E"/>
    <w:rsid w:val="00310AB7"/>
    <w:rsid w:val="00310FFA"/>
    <w:rsid w:val="003121D9"/>
    <w:rsid w:val="00313E6E"/>
    <w:rsid w:val="00314D99"/>
    <w:rsid w:val="00314E7F"/>
    <w:rsid w:val="00315498"/>
    <w:rsid w:val="0031633F"/>
    <w:rsid w:val="003179A9"/>
    <w:rsid w:val="003179AA"/>
    <w:rsid w:val="00317B31"/>
    <w:rsid w:val="00322481"/>
    <w:rsid w:val="00322847"/>
    <w:rsid w:val="00322EC3"/>
    <w:rsid w:val="003236D4"/>
    <w:rsid w:val="00323E4E"/>
    <w:rsid w:val="00323F41"/>
    <w:rsid w:val="0032508E"/>
    <w:rsid w:val="00325261"/>
    <w:rsid w:val="0032605C"/>
    <w:rsid w:val="0032644E"/>
    <w:rsid w:val="0032666D"/>
    <w:rsid w:val="00327685"/>
    <w:rsid w:val="0033065A"/>
    <w:rsid w:val="00331CB7"/>
    <w:rsid w:val="00331EC9"/>
    <w:rsid w:val="00331FC9"/>
    <w:rsid w:val="0033243A"/>
    <w:rsid w:val="00332474"/>
    <w:rsid w:val="00332A06"/>
    <w:rsid w:val="00332BF4"/>
    <w:rsid w:val="00332C30"/>
    <w:rsid w:val="0033397E"/>
    <w:rsid w:val="00333BB8"/>
    <w:rsid w:val="00333D82"/>
    <w:rsid w:val="00334151"/>
    <w:rsid w:val="0033478A"/>
    <w:rsid w:val="0033499D"/>
    <w:rsid w:val="003358ED"/>
    <w:rsid w:val="00336494"/>
    <w:rsid w:val="0033690A"/>
    <w:rsid w:val="00337021"/>
    <w:rsid w:val="0034093C"/>
    <w:rsid w:val="00340E2F"/>
    <w:rsid w:val="00341D93"/>
    <w:rsid w:val="00341DBA"/>
    <w:rsid w:val="003426AA"/>
    <w:rsid w:val="00342D7A"/>
    <w:rsid w:val="00342D8D"/>
    <w:rsid w:val="00342DF2"/>
    <w:rsid w:val="00343428"/>
    <w:rsid w:val="0034379A"/>
    <w:rsid w:val="00343C8E"/>
    <w:rsid w:val="0034494E"/>
    <w:rsid w:val="00345102"/>
    <w:rsid w:val="003459AD"/>
    <w:rsid w:val="003463ED"/>
    <w:rsid w:val="00346CC8"/>
    <w:rsid w:val="00346EF6"/>
    <w:rsid w:val="00347736"/>
    <w:rsid w:val="003479D4"/>
    <w:rsid w:val="003523CC"/>
    <w:rsid w:val="003524B1"/>
    <w:rsid w:val="0035258D"/>
    <w:rsid w:val="003526B2"/>
    <w:rsid w:val="003528CD"/>
    <w:rsid w:val="00354059"/>
    <w:rsid w:val="003550C3"/>
    <w:rsid w:val="003550F6"/>
    <w:rsid w:val="0035561E"/>
    <w:rsid w:val="00355BBA"/>
    <w:rsid w:val="00357149"/>
    <w:rsid w:val="00357D47"/>
    <w:rsid w:val="00357E99"/>
    <w:rsid w:val="0036093F"/>
    <w:rsid w:val="00360FE4"/>
    <w:rsid w:val="003616B4"/>
    <w:rsid w:val="003626F4"/>
    <w:rsid w:val="00362ADD"/>
    <w:rsid w:val="00363478"/>
    <w:rsid w:val="003644FB"/>
    <w:rsid w:val="0036495F"/>
    <w:rsid w:val="00365E0F"/>
    <w:rsid w:val="00370A28"/>
    <w:rsid w:val="00370AF0"/>
    <w:rsid w:val="00371E0D"/>
    <w:rsid w:val="003727C1"/>
    <w:rsid w:val="003738E5"/>
    <w:rsid w:val="003744B7"/>
    <w:rsid w:val="00375931"/>
    <w:rsid w:val="00375C2E"/>
    <w:rsid w:val="00376923"/>
    <w:rsid w:val="00376C61"/>
    <w:rsid w:val="003770BA"/>
    <w:rsid w:val="00377291"/>
    <w:rsid w:val="00377A6F"/>
    <w:rsid w:val="00380ABA"/>
    <w:rsid w:val="00380AC3"/>
    <w:rsid w:val="00380B2A"/>
    <w:rsid w:val="00381530"/>
    <w:rsid w:val="00382894"/>
    <w:rsid w:val="0038336D"/>
    <w:rsid w:val="00383D0D"/>
    <w:rsid w:val="00385316"/>
    <w:rsid w:val="003853CD"/>
    <w:rsid w:val="00386C93"/>
    <w:rsid w:val="00386EEF"/>
    <w:rsid w:val="00387547"/>
    <w:rsid w:val="003902FC"/>
    <w:rsid w:val="0039264B"/>
    <w:rsid w:val="003928A3"/>
    <w:rsid w:val="00392DC9"/>
    <w:rsid w:val="00392E28"/>
    <w:rsid w:val="0039426F"/>
    <w:rsid w:val="00394364"/>
    <w:rsid w:val="0039506D"/>
    <w:rsid w:val="00396BA9"/>
    <w:rsid w:val="00396FEA"/>
    <w:rsid w:val="00397287"/>
    <w:rsid w:val="00397735"/>
    <w:rsid w:val="003979ED"/>
    <w:rsid w:val="003A0FB3"/>
    <w:rsid w:val="003A12DB"/>
    <w:rsid w:val="003A1B72"/>
    <w:rsid w:val="003A1D19"/>
    <w:rsid w:val="003A20F3"/>
    <w:rsid w:val="003A458E"/>
    <w:rsid w:val="003A4965"/>
    <w:rsid w:val="003A4C44"/>
    <w:rsid w:val="003A4DD7"/>
    <w:rsid w:val="003A5AC1"/>
    <w:rsid w:val="003A69ED"/>
    <w:rsid w:val="003A6CBC"/>
    <w:rsid w:val="003B0736"/>
    <w:rsid w:val="003B0F27"/>
    <w:rsid w:val="003B23D1"/>
    <w:rsid w:val="003B23D7"/>
    <w:rsid w:val="003B2C4E"/>
    <w:rsid w:val="003B2E27"/>
    <w:rsid w:val="003B3803"/>
    <w:rsid w:val="003B3E93"/>
    <w:rsid w:val="003B5498"/>
    <w:rsid w:val="003B5C8F"/>
    <w:rsid w:val="003B6831"/>
    <w:rsid w:val="003B6A3F"/>
    <w:rsid w:val="003B6D10"/>
    <w:rsid w:val="003B79DF"/>
    <w:rsid w:val="003C2907"/>
    <w:rsid w:val="003C313A"/>
    <w:rsid w:val="003C3BF9"/>
    <w:rsid w:val="003C4786"/>
    <w:rsid w:val="003C52B6"/>
    <w:rsid w:val="003C53ED"/>
    <w:rsid w:val="003C68D4"/>
    <w:rsid w:val="003C6EA6"/>
    <w:rsid w:val="003D01FA"/>
    <w:rsid w:val="003D2090"/>
    <w:rsid w:val="003D3190"/>
    <w:rsid w:val="003D365A"/>
    <w:rsid w:val="003D3845"/>
    <w:rsid w:val="003D4679"/>
    <w:rsid w:val="003D4B7A"/>
    <w:rsid w:val="003D634B"/>
    <w:rsid w:val="003D6683"/>
    <w:rsid w:val="003D6B83"/>
    <w:rsid w:val="003E0781"/>
    <w:rsid w:val="003E0A82"/>
    <w:rsid w:val="003E245C"/>
    <w:rsid w:val="003E2DA4"/>
    <w:rsid w:val="003E300B"/>
    <w:rsid w:val="003E4E47"/>
    <w:rsid w:val="003E5020"/>
    <w:rsid w:val="003E5351"/>
    <w:rsid w:val="003E59AF"/>
    <w:rsid w:val="003E617D"/>
    <w:rsid w:val="003E6676"/>
    <w:rsid w:val="003E780E"/>
    <w:rsid w:val="003F02D8"/>
    <w:rsid w:val="003F0415"/>
    <w:rsid w:val="003F0D1C"/>
    <w:rsid w:val="003F1629"/>
    <w:rsid w:val="003F2B84"/>
    <w:rsid w:val="003F347C"/>
    <w:rsid w:val="003F3582"/>
    <w:rsid w:val="003F3C92"/>
    <w:rsid w:val="003F3D37"/>
    <w:rsid w:val="003F3F9C"/>
    <w:rsid w:val="003F4449"/>
    <w:rsid w:val="003F4485"/>
    <w:rsid w:val="003F47EF"/>
    <w:rsid w:val="003F4C23"/>
    <w:rsid w:val="003F699C"/>
    <w:rsid w:val="003F7003"/>
    <w:rsid w:val="003F7E80"/>
    <w:rsid w:val="00400625"/>
    <w:rsid w:val="00400E68"/>
    <w:rsid w:val="004011DE"/>
    <w:rsid w:val="00401DC8"/>
    <w:rsid w:val="00401EC5"/>
    <w:rsid w:val="00402213"/>
    <w:rsid w:val="004029C0"/>
    <w:rsid w:val="00402C56"/>
    <w:rsid w:val="00403161"/>
    <w:rsid w:val="00404065"/>
    <w:rsid w:val="0040422E"/>
    <w:rsid w:val="00404F8D"/>
    <w:rsid w:val="00405212"/>
    <w:rsid w:val="0040535E"/>
    <w:rsid w:val="00406A15"/>
    <w:rsid w:val="004071C0"/>
    <w:rsid w:val="00410222"/>
    <w:rsid w:val="0041063F"/>
    <w:rsid w:val="004132D1"/>
    <w:rsid w:val="00413956"/>
    <w:rsid w:val="00413CEE"/>
    <w:rsid w:val="00413E77"/>
    <w:rsid w:val="004140D9"/>
    <w:rsid w:val="0041508B"/>
    <w:rsid w:val="004154CB"/>
    <w:rsid w:val="0041583A"/>
    <w:rsid w:val="00415A85"/>
    <w:rsid w:val="00416004"/>
    <w:rsid w:val="0041658D"/>
    <w:rsid w:val="00416E60"/>
    <w:rsid w:val="004207C1"/>
    <w:rsid w:val="00420DE8"/>
    <w:rsid w:val="00421BC2"/>
    <w:rsid w:val="00421CD0"/>
    <w:rsid w:val="00421E64"/>
    <w:rsid w:val="004223D5"/>
    <w:rsid w:val="00423DA3"/>
    <w:rsid w:val="00423E38"/>
    <w:rsid w:val="00424357"/>
    <w:rsid w:val="00424A7D"/>
    <w:rsid w:val="00424DDB"/>
    <w:rsid w:val="00424FCC"/>
    <w:rsid w:val="00425059"/>
    <w:rsid w:val="00425C47"/>
    <w:rsid w:val="00426743"/>
    <w:rsid w:val="00426B06"/>
    <w:rsid w:val="00426F5C"/>
    <w:rsid w:val="004271F6"/>
    <w:rsid w:val="00427757"/>
    <w:rsid w:val="004278E7"/>
    <w:rsid w:val="00427EE0"/>
    <w:rsid w:val="004335BD"/>
    <w:rsid w:val="0043486D"/>
    <w:rsid w:val="0043502B"/>
    <w:rsid w:val="00435453"/>
    <w:rsid w:val="00435512"/>
    <w:rsid w:val="0043571C"/>
    <w:rsid w:val="004364A4"/>
    <w:rsid w:val="004365EB"/>
    <w:rsid w:val="00436720"/>
    <w:rsid w:val="00436A00"/>
    <w:rsid w:val="0043703E"/>
    <w:rsid w:val="00437EA9"/>
    <w:rsid w:val="00440147"/>
    <w:rsid w:val="004402D5"/>
    <w:rsid w:val="00440C0E"/>
    <w:rsid w:val="004418A1"/>
    <w:rsid w:val="00442D3A"/>
    <w:rsid w:val="00443555"/>
    <w:rsid w:val="004435E6"/>
    <w:rsid w:val="00443681"/>
    <w:rsid w:val="004436DC"/>
    <w:rsid w:val="004447D2"/>
    <w:rsid w:val="00444AE6"/>
    <w:rsid w:val="00444E59"/>
    <w:rsid w:val="00445E73"/>
    <w:rsid w:val="00446CE9"/>
    <w:rsid w:val="0044717A"/>
    <w:rsid w:val="004474EE"/>
    <w:rsid w:val="00447CF0"/>
    <w:rsid w:val="00450377"/>
    <w:rsid w:val="00450AA5"/>
    <w:rsid w:val="00450AB3"/>
    <w:rsid w:val="00451774"/>
    <w:rsid w:val="00452142"/>
    <w:rsid w:val="004527F5"/>
    <w:rsid w:val="004533DD"/>
    <w:rsid w:val="00453C26"/>
    <w:rsid w:val="0045450A"/>
    <w:rsid w:val="0045553E"/>
    <w:rsid w:val="0045595E"/>
    <w:rsid w:val="0045682B"/>
    <w:rsid w:val="004602DB"/>
    <w:rsid w:val="0046062F"/>
    <w:rsid w:val="0046180F"/>
    <w:rsid w:val="00462CDD"/>
    <w:rsid w:val="004648E9"/>
    <w:rsid w:val="00464A3D"/>
    <w:rsid w:val="00465FCD"/>
    <w:rsid w:val="004663AA"/>
    <w:rsid w:val="00467838"/>
    <w:rsid w:val="00467853"/>
    <w:rsid w:val="00467B69"/>
    <w:rsid w:val="00467B82"/>
    <w:rsid w:val="00470702"/>
    <w:rsid w:val="004710DC"/>
    <w:rsid w:val="004713FB"/>
    <w:rsid w:val="00473562"/>
    <w:rsid w:val="00473694"/>
    <w:rsid w:val="00473C1A"/>
    <w:rsid w:val="00474271"/>
    <w:rsid w:val="00474678"/>
    <w:rsid w:val="00475DB2"/>
    <w:rsid w:val="00476461"/>
    <w:rsid w:val="004769C3"/>
    <w:rsid w:val="00477A28"/>
    <w:rsid w:val="00477B5E"/>
    <w:rsid w:val="00477C68"/>
    <w:rsid w:val="00477E32"/>
    <w:rsid w:val="00480421"/>
    <w:rsid w:val="0048081B"/>
    <w:rsid w:val="004808CC"/>
    <w:rsid w:val="0048102A"/>
    <w:rsid w:val="00481649"/>
    <w:rsid w:val="00481A59"/>
    <w:rsid w:val="0048326D"/>
    <w:rsid w:val="004833B0"/>
    <w:rsid w:val="00483E04"/>
    <w:rsid w:val="0048569C"/>
    <w:rsid w:val="00485B0F"/>
    <w:rsid w:val="00486CB3"/>
    <w:rsid w:val="00486CFC"/>
    <w:rsid w:val="004870CC"/>
    <w:rsid w:val="00490BA7"/>
    <w:rsid w:val="00492056"/>
    <w:rsid w:val="0049205D"/>
    <w:rsid w:val="00492705"/>
    <w:rsid w:val="00492E0C"/>
    <w:rsid w:val="00493C98"/>
    <w:rsid w:val="00493E8D"/>
    <w:rsid w:val="004949DA"/>
    <w:rsid w:val="00496719"/>
    <w:rsid w:val="00496763"/>
    <w:rsid w:val="004969EE"/>
    <w:rsid w:val="0049726B"/>
    <w:rsid w:val="00497312"/>
    <w:rsid w:val="00497673"/>
    <w:rsid w:val="00497F0C"/>
    <w:rsid w:val="004A02E2"/>
    <w:rsid w:val="004A05DF"/>
    <w:rsid w:val="004A06D1"/>
    <w:rsid w:val="004A07FA"/>
    <w:rsid w:val="004A338B"/>
    <w:rsid w:val="004A3EC2"/>
    <w:rsid w:val="004A404E"/>
    <w:rsid w:val="004A43DA"/>
    <w:rsid w:val="004A461F"/>
    <w:rsid w:val="004A4AB5"/>
    <w:rsid w:val="004A54C9"/>
    <w:rsid w:val="004B0D65"/>
    <w:rsid w:val="004B1D4E"/>
    <w:rsid w:val="004B1F72"/>
    <w:rsid w:val="004B20C7"/>
    <w:rsid w:val="004B2654"/>
    <w:rsid w:val="004B2E09"/>
    <w:rsid w:val="004B32DC"/>
    <w:rsid w:val="004B3443"/>
    <w:rsid w:val="004B3949"/>
    <w:rsid w:val="004B3E8C"/>
    <w:rsid w:val="004B4B53"/>
    <w:rsid w:val="004B6600"/>
    <w:rsid w:val="004B71EE"/>
    <w:rsid w:val="004B7424"/>
    <w:rsid w:val="004B74AD"/>
    <w:rsid w:val="004B78F0"/>
    <w:rsid w:val="004B7DA1"/>
    <w:rsid w:val="004C0A5C"/>
    <w:rsid w:val="004C1619"/>
    <w:rsid w:val="004C1FF5"/>
    <w:rsid w:val="004C318D"/>
    <w:rsid w:val="004C4C01"/>
    <w:rsid w:val="004C5EA5"/>
    <w:rsid w:val="004C70EC"/>
    <w:rsid w:val="004C7495"/>
    <w:rsid w:val="004D0776"/>
    <w:rsid w:val="004D0A0E"/>
    <w:rsid w:val="004D0F5F"/>
    <w:rsid w:val="004D1A9C"/>
    <w:rsid w:val="004D2097"/>
    <w:rsid w:val="004D234A"/>
    <w:rsid w:val="004D277D"/>
    <w:rsid w:val="004D284B"/>
    <w:rsid w:val="004D28C3"/>
    <w:rsid w:val="004D29D4"/>
    <w:rsid w:val="004D2C68"/>
    <w:rsid w:val="004D320E"/>
    <w:rsid w:val="004D3B18"/>
    <w:rsid w:val="004D5006"/>
    <w:rsid w:val="004D6CD6"/>
    <w:rsid w:val="004D7D42"/>
    <w:rsid w:val="004D7FE4"/>
    <w:rsid w:val="004E0064"/>
    <w:rsid w:val="004E0184"/>
    <w:rsid w:val="004E0492"/>
    <w:rsid w:val="004E0698"/>
    <w:rsid w:val="004E076E"/>
    <w:rsid w:val="004E0C02"/>
    <w:rsid w:val="004E1D0F"/>
    <w:rsid w:val="004E30DC"/>
    <w:rsid w:val="004E314D"/>
    <w:rsid w:val="004E34A5"/>
    <w:rsid w:val="004E436B"/>
    <w:rsid w:val="004E5119"/>
    <w:rsid w:val="004E5EDA"/>
    <w:rsid w:val="004E60F1"/>
    <w:rsid w:val="004E6690"/>
    <w:rsid w:val="004E6AA3"/>
    <w:rsid w:val="004E6F2B"/>
    <w:rsid w:val="004E71AE"/>
    <w:rsid w:val="004F0137"/>
    <w:rsid w:val="004F0551"/>
    <w:rsid w:val="004F0640"/>
    <w:rsid w:val="004F0AF4"/>
    <w:rsid w:val="004F155B"/>
    <w:rsid w:val="004F1B61"/>
    <w:rsid w:val="004F23EF"/>
    <w:rsid w:val="004F2F92"/>
    <w:rsid w:val="004F3581"/>
    <w:rsid w:val="004F39E3"/>
    <w:rsid w:val="004F3A56"/>
    <w:rsid w:val="004F4510"/>
    <w:rsid w:val="004F488A"/>
    <w:rsid w:val="004F5AEA"/>
    <w:rsid w:val="004F5D92"/>
    <w:rsid w:val="004F7757"/>
    <w:rsid w:val="004F7E2E"/>
    <w:rsid w:val="00500AE1"/>
    <w:rsid w:val="00500BE3"/>
    <w:rsid w:val="00501FD8"/>
    <w:rsid w:val="00502195"/>
    <w:rsid w:val="005034BD"/>
    <w:rsid w:val="005035E2"/>
    <w:rsid w:val="00503705"/>
    <w:rsid w:val="0050387B"/>
    <w:rsid w:val="005046DF"/>
    <w:rsid w:val="005048A3"/>
    <w:rsid w:val="00505611"/>
    <w:rsid w:val="00505799"/>
    <w:rsid w:val="005058EB"/>
    <w:rsid w:val="00506216"/>
    <w:rsid w:val="00506FCE"/>
    <w:rsid w:val="00507AA9"/>
    <w:rsid w:val="005107AB"/>
    <w:rsid w:val="0051092F"/>
    <w:rsid w:val="0051127D"/>
    <w:rsid w:val="00511656"/>
    <w:rsid w:val="005116FE"/>
    <w:rsid w:val="0051289A"/>
    <w:rsid w:val="00513A9F"/>
    <w:rsid w:val="00513FAC"/>
    <w:rsid w:val="00514E24"/>
    <w:rsid w:val="00516216"/>
    <w:rsid w:val="0051635D"/>
    <w:rsid w:val="00517A92"/>
    <w:rsid w:val="0052181C"/>
    <w:rsid w:val="00521D4C"/>
    <w:rsid w:val="00522096"/>
    <w:rsid w:val="005220C6"/>
    <w:rsid w:val="005223E7"/>
    <w:rsid w:val="005228B8"/>
    <w:rsid w:val="00522B03"/>
    <w:rsid w:val="00522F09"/>
    <w:rsid w:val="005243B6"/>
    <w:rsid w:val="00525009"/>
    <w:rsid w:val="005253BF"/>
    <w:rsid w:val="005268E5"/>
    <w:rsid w:val="00527EF2"/>
    <w:rsid w:val="00530B60"/>
    <w:rsid w:val="0053129C"/>
    <w:rsid w:val="0053257D"/>
    <w:rsid w:val="00532E2F"/>
    <w:rsid w:val="0053334A"/>
    <w:rsid w:val="005337E8"/>
    <w:rsid w:val="00533C8E"/>
    <w:rsid w:val="00535700"/>
    <w:rsid w:val="0053602F"/>
    <w:rsid w:val="0053632E"/>
    <w:rsid w:val="00536A8F"/>
    <w:rsid w:val="00537E52"/>
    <w:rsid w:val="00540390"/>
    <w:rsid w:val="00541600"/>
    <w:rsid w:val="00541E47"/>
    <w:rsid w:val="0054275C"/>
    <w:rsid w:val="00542CC0"/>
    <w:rsid w:val="005430BD"/>
    <w:rsid w:val="00543B47"/>
    <w:rsid w:val="005441CC"/>
    <w:rsid w:val="00544DBC"/>
    <w:rsid w:val="00545F4B"/>
    <w:rsid w:val="00545F5C"/>
    <w:rsid w:val="0054680F"/>
    <w:rsid w:val="005473CF"/>
    <w:rsid w:val="005479AB"/>
    <w:rsid w:val="005506CE"/>
    <w:rsid w:val="00551490"/>
    <w:rsid w:val="00551C8B"/>
    <w:rsid w:val="00551E31"/>
    <w:rsid w:val="0055236E"/>
    <w:rsid w:val="005526FA"/>
    <w:rsid w:val="00552DB7"/>
    <w:rsid w:val="00552EE4"/>
    <w:rsid w:val="00553ABF"/>
    <w:rsid w:val="00554020"/>
    <w:rsid w:val="005553E5"/>
    <w:rsid w:val="00555ABA"/>
    <w:rsid w:val="005563F8"/>
    <w:rsid w:val="005565D4"/>
    <w:rsid w:val="00556936"/>
    <w:rsid w:val="00556994"/>
    <w:rsid w:val="005569D1"/>
    <w:rsid w:val="005606C3"/>
    <w:rsid w:val="0056073C"/>
    <w:rsid w:val="005607CA"/>
    <w:rsid w:val="005611BF"/>
    <w:rsid w:val="00561290"/>
    <w:rsid w:val="00561432"/>
    <w:rsid w:val="00561583"/>
    <w:rsid w:val="0056170E"/>
    <w:rsid w:val="005618F3"/>
    <w:rsid w:val="005635E7"/>
    <w:rsid w:val="00563FC7"/>
    <w:rsid w:val="00564360"/>
    <w:rsid w:val="0056466A"/>
    <w:rsid w:val="0056490B"/>
    <w:rsid w:val="00564A4C"/>
    <w:rsid w:val="0056532D"/>
    <w:rsid w:val="00566638"/>
    <w:rsid w:val="005668F2"/>
    <w:rsid w:val="00566BC8"/>
    <w:rsid w:val="00566D67"/>
    <w:rsid w:val="00567685"/>
    <w:rsid w:val="00567A72"/>
    <w:rsid w:val="00570C3F"/>
    <w:rsid w:val="00571072"/>
    <w:rsid w:val="00571096"/>
    <w:rsid w:val="0057202E"/>
    <w:rsid w:val="005722B1"/>
    <w:rsid w:val="00572B21"/>
    <w:rsid w:val="00572DD8"/>
    <w:rsid w:val="00573719"/>
    <w:rsid w:val="005741D5"/>
    <w:rsid w:val="005745FE"/>
    <w:rsid w:val="00574FB6"/>
    <w:rsid w:val="005753B3"/>
    <w:rsid w:val="00575DFB"/>
    <w:rsid w:val="005764B6"/>
    <w:rsid w:val="0057651A"/>
    <w:rsid w:val="005767E1"/>
    <w:rsid w:val="005768CB"/>
    <w:rsid w:val="005771C5"/>
    <w:rsid w:val="00577523"/>
    <w:rsid w:val="0057759A"/>
    <w:rsid w:val="00577A69"/>
    <w:rsid w:val="005802EE"/>
    <w:rsid w:val="00580E46"/>
    <w:rsid w:val="00581ADE"/>
    <w:rsid w:val="00583222"/>
    <w:rsid w:val="00583DE4"/>
    <w:rsid w:val="00584BBC"/>
    <w:rsid w:val="005851CE"/>
    <w:rsid w:val="005852D7"/>
    <w:rsid w:val="00586E51"/>
    <w:rsid w:val="00587057"/>
    <w:rsid w:val="005879FD"/>
    <w:rsid w:val="00587C4F"/>
    <w:rsid w:val="00590493"/>
    <w:rsid w:val="00590A20"/>
    <w:rsid w:val="00591F83"/>
    <w:rsid w:val="005942E0"/>
    <w:rsid w:val="005946B9"/>
    <w:rsid w:val="0059487D"/>
    <w:rsid w:val="00595AA9"/>
    <w:rsid w:val="0059613D"/>
    <w:rsid w:val="0059619A"/>
    <w:rsid w:val="00596E08"/>
    <w:rsid w:val="005A1824"/>
    <w:rsid w:val="005A1A56"/>
    <w:rsid w:val="005A241E"/>
    <w:rsid w:val="005A32B4"/>
    <w:rsid w:val="005A3718"/>
    <w:rsid w:val="005A4B61"/>
    <w:rsid w:val="005A53E0"/>
    <w:rsid w:val="005A683D"/>
    <w:rsid w:val="005A76CA"/>
    <w:rsid w:val="005B1133"/>
    <w:rsid w:val="005B12A1"/>
    <w:rsid w:val="005B1528"/>
    <w:rsid w:val="005B19A6"/>
    <w:rsid w:val="005B1D12"/>
    <w:rsid w:val="005B2215"/>
    <w:rsid w:val="005B27BD"/>
    <w:rsid w:val="005B2A08"/>
    <w:rsid w:val="005B2C13"/>
    <w:rsid w:val="005B2CA5"/>
    <w:rsid w:val="005B30F0"/>
    <w:rsid w:val="005B330E"/>
    <w:rsid w:val="005B396F"/>
    <w:rsid w:val="005B3CD6"/>
    <w:rsid w:val="005B3D48"/>
    <w:rsid w:val="005B49B0"/>
    <w:rsid w:val="005B4ACD"/>
    <w:rsid w:val="005B4F3A"/>
    <w:rsid w:val="005B53DB"/>
    <w:rsid w:val="005B5A7B"/>
    <w:rsid w:val="005B7645"/>
    <w:rsid w:val="005B7AC4"/>
    <w:rsid w:val="005C0A02"/>
    <w:rsid w:val="005C0C85"/>
    <w:rsid w:val="005C0E6B"/>
    <w:rsid w:val="005C0F11"/>
    <w:rsid w:val="005C1268"/>
    <w:rsid w:val="005C1546"/>
    <w:rsid w:val="005C2176"/>
    <w:rsid w:val="005C221A"/>
    <w:rsid w:val="005C3032"/>
    <w:rsid w:val="005C3578"/>
    <w:rsid w:val="005C3952"/>
    <w:rsid w:val="005C4291"/>
    <w:rsid w:val="005C4596"/>
    <w:rsid w:val="005C45C8"/>
    <w:rsid w:val="005C45CC"/>
    <w:rsid w:val="005C5728"/>
    <w:rsid w:val="005C57DB"/>
    <w:rsid w:val="005C6F96"/>
    <w:rsid w:val="005C7EE5"/>
    <w:rsid w:val="005D0215"/>
    <w:rsid w:val="005D038F"/>
    <w:rsid w:val="005D0442"/>
    <w:rsid w:val="005D0750"/>
    <w:rsid w:val="005D0843"/>
    <w:rsid w:val="005D11B0"/>
    <w:rsid w:val="005D1847"/>
    <w:rsid w:val="005D2126"/>
    <w:rsid w:val="005D2672"/>
    <w:rsid w:val="005D26AE"/>
    <w:rsid w:val="005D27E5"/>
    <w:rsid w:val="005D32C5"/>
    <w:rsid w:val="005D5098"/>
    <w:rsid w:val="005D57C5"/>
    <w:rsid w:val="005D5CAA"/>
    <w:rsid w:val="005D6DA1"/>
    <w:rsid w:val="005D740A"/>
    <w:rsid w:val="005E0309"/>
    <w:rsid w:val="005E124D"/>
    <w:rsid w:val="005E28CC"/>
    <w:rsid w:val="005E29AC"/>
    <w:rsid w:val="005E2EF0"/>
    <w:rsid w:val="005E3541"/>
    <w:rsid w:val="005E384E"/>
    <w:rsid w:val="005E40EB"/>
    <w:rsid w:val="005E4507"/>
    <w:rsid w:val="005E62B9"/>
    <w:rsid w:val="005E67D9"/>
    <w:rsid w:val="005E69F4"/>
    <w:rsid w:val="005E6A6B"/>
    <w:rsid w:val="005E6BA2"/>
    <w:rsid w:val="005E7387"/>
    <w:rsid w:val="005F09B8"/>
    <w:rsid w:val="005F0BF9"/>
    <w:rsid w:val="005F14E3"/>
    <w:rsid w:val="005F2086"/>
    <w:rsid w:val="005F2170"/>
    <w:rsid w:val="005F229E"/>
    <w:rsid w:val="005F2434"/>
    <w:rsid w:val="005F2B4D"/>
    <w:rsid w:val="005F309C"/>
    <w:rsid w:val="005F3AEF"/>
    <w:rsid w:val="005F3C44"/>
    <w:rsid w:val="005F3C96"/>
    <w:rsid w:val="005F4A1D"/>
    <w:rsid w:val="005F52B5"/>
    <w:rsid w:val="005F6973"/>
    <w:rsid w:val="005F7523"/>
    <w:rsid w:val="005F7697"/>
    <w:rsid w:val="005F7A55"/>
    <w:rsid w:val="005F7D7A"/>
    <w:rsid w:val="005F7E27"/>
    <w:rsid w:val="00600005"/>
    <w:rsid w:val="006010CC"/>
    <w:rsid w:val="006020EF"/>
    <w:rsid w:val="0060228E"/>
    <w:rsid w:val="006026A0"/>
    <w:rsid w:val="00602A83"/>
    <w:rsid w:val="00603EC7"/>
    <w:rsid w:val="00604369"/>
    <w:rsid w:val="006047E2"/>
    <w:rsid w:val="00604B3D"/>
    <w:rsid w:val="006054B5"/>
    <w:rsid w:val="00605C51"/>
    <w:rsid w:val="006062FA"/>
    <w:rsid w:val="00607F76"/>
    <w:rsid w:val="0061022B"/>
    <w:rsid w:val="00610A63"/>
    <w:rsid w:val="006114A6"/>
    <w:rsid w:val="00611B4B"/>
    <w:rsid w:val="00611CDE"/>
    <w:rsid w:val="00611D60"/>
    <w:rsid w:val="00611EE2"/>
    <w:rsid w:val="00612D8D"/>
    <w:rsid w:val="0061310E"/>
    <w:rsid w:val="0061421D"/>
    <w:rsid w:val="00615A32"/>
    <w:rsid w:val="00615E92"/>
    <w:rsid w:val="00616182"/>
    <w:rsid w:val="00616A12"/>
    <w:rsid w:val="00616D69"/>
    <w:rsid w:val="00617079"/>
    <w:rsid w:val="0062036F"/>
    <w:rsid w:val="00621DC9"/>
    <w:rsid w:val="00622179"/>
    <w:rsid w:val="006222C8"/>
    <w:rsid w:val="00622883"/>
    <w:rsid w:val="006228DB"/>
    <w:rsid w:val="00623F28"/>
    <w:rsid w:val="00624624"/>
    <w:rsid w:val="00624B10"/>
    <w:rsid w:val="0062521E"/>
    <w:rsid w:val="00625C5D"/>
    <w:rsid w:val="006264D8"/>
    <w:rsid w:val="00627095"/>
    <w:rsid w:val="0063061C"/>
    <w:rsid w:val="00630F57"/>
    <w:rsid w:val="00631CC9"/>
    <w:rsid w:val="00631F40"/>
    <w:rsid w:val="00632488"/>
    <w:rsid w:val="00632545"/>
    <w:rsid w:val="006325D5"/>
    <w:rsid w:val="00632AE6"/>
    <w:rsid w:val="00637248"/>
    <w:rsid w:val="006377BB"/>
    <w:rsid w:val="006405DF"/>
    <w:rsid w:val="0064084D"/>
    <w:rsid w:val="00640C9F"/>
    <w:rsid w:val="00642392"/>
    <w:rsid w:val="00642453"/>
    <w:rsid w:val="006425CC"/>
    <w:rsid w:val="0064278A"/>
    <w:rsid w:val="00643F1F"/>
    <w:rsid w:val="006443D6"/>
    <w:rsid w:val="00646D8B"/>
    <w:rsid w:val="00646DFB"/>
    <w:rsid w:val="006470A8"/>
    <w:rsid w:val="0064760B"/>
    <w:rsid w:val="00647811"/>
    <w:rsid w:val="00647C3E"/>
    <w:rsid w:val="006509DE"/>
    <w:rsid w:val="00651070"/>
    <w:rsid w:val="00651482"/>
    <w:rsid w:val="0065150C"/>
    <w:rsid w:val="00651BA4"/>
    <w:rsid w:val="00652665"/>
    <w:rsid w:val="0065295B"/>
    <w:rsid w:val="00653619"/>
    <w:rsid w:val="006537E4"/>
    <w:rsid w:val="00653D0D"/>
    <w:rsid w:val="0065406D"/>
    <w:rsid w:val="0065429A"/>
    <w:rsid w:val="00654B1B"/>
    <w:rsid w:val="006558A1"/>
    <w:rsid w:val="00656BE1"/>
    <w:rsid w:val="006631E3"/>
    <w:rsid w:val="006638BE"/>
    <w:rsid w:val="00663C49"/>
    <w:rsid w:val="0066523D"/>
    <w:rsid w:val="006656DF"/>
    <w:rsid w:val="00665D43"/>
    <w:rsid w:val="006664D4"/>
    <w:rsid w:val="00666664"/>
    <w:rsid w:val="006668C7"/>
    <w:rsid w:val="00666D61"/>
    <w:rsid w:val="00667834"/>
    <w:rsid w:val="006701E2"/>
    <w:rsid w:val="00670338"/>
    <w:rsid w:val="00670615"/>
    <w:rsid w:val="0067076C"/>
    <w:rsid w:val="00670C2C"/>
    <w:rsid w:val="00670DE0"/>
    <w:rsid w:val="006726E0"/>
    <w:rsid w:val="00673126"/>
    <w:rsid w:val="00673256"/>
    <w:rsid w:val="0067383E"/>
    <w:rsid w:val="0067470F"/>
    <w:rsid w:val="00675436"/>
    <w:rsid w:val="00675CA7"/>
    <w:rsid w:val="00676A46"/>
    <w:rsid w:val="00680116"/>
    <w:rsid w:val="00680577"/>
    <w:rsid w:val="00680AD3"/>
    <w:rsid w:val="00680ECC"/>
    <w:rsid w:val="006816FB"/>
    <w:rsid w:val="00681C00"/>
    <w:rsid w:val="00681DFD"/>
    <w:rsid w:val="00682333"/>
    <w:rsid w:val="006829E1"/>
    <w:rsid w:val="0068303B"/>
    <w:rsid w:val="0068310C"/>
    <w:rsid w:val="0068349E"/>
    <w:rsid w:val="006834E4"/>
    <w:rsid w:val="00683A15"/>
    <w:rsid w:val="00684038"/>
    <w:rsid w:val="006842BD"/>
    <w:rsid w:val="006870FA"/>
    <w:rsid w:val="00690BD0"/>
    <w:rsid w:val="0069167B"/>
    <w:rsid w:val="00691C60"/>
    <w:rsid w:val="00691E5D"/>
    <w:rsid w:val="00692057"/>
    <w:rsid w:val="0069237B"/>
    <w:rsid w:val="0069294F"/>
    <w:rsid w:val="00692FA0"/>
    <w:rsid w:val="0069393D"/>
    <w:rsid w:val="00693C39"/>
    <w:rsid w:val="00694666"/>
    <w:rsid w:val="00694C9D"/>
    <w:rsid w:val="00695872"/>
    <w:rsid w:val="0069597D"/>
    <w:rsid w:val="00695F2A"/>
    <w:rsid w:val="006961C5"/>
    <w:rsid w:val="0069680D"/>
    <w:rsid w:val="00696B6E"/>
    <w:rsid w:val="00696D37"/>
    <w:rsid w:val="00697560"/>
    <w:rsid w:val="006A0021"/>
    <w:rsid w:val="006A1105"/>
    <w:rsid w:val="006A11C9"/>
    <w:rsid w:val="006A2517"/>
    <w:rsid w:val="006A28B4"/>
    <w:rsid w:val="006A3AAE"/>
    <w:rsid w:val="006A4959"/>
    <w:rsid w:val="006A5BA9"/>
    <w:rsid w:val="006A644C"/>
    <w:rsid w:val="006A65EA"/>
    <w:rsid w:val="006A69E4"/>
    <w:rsid w:val="006A7045"/>
    <w:rsid w:val="006A7D75"/>
    <w:rsid w:val="006B0CBF"/>
    <w:rsid w:val="006B1034"/>
    <w:rsid w:val="006B1231"/>
    <w:rsid w:val="006B34E8"/>
    <w:rsid w:val="006B43E0"/>
    <w:rsid w:val="006B53A9"/>
    <w:rsid w:val="006B573D"/>
    <w:rsid w:val="006B6668"/>
    <w:rsid w:val="006B675C"/>
    <w:rsid w:val="006B69AD"/>
    <w:rsid w:val="006B6C26"/>
    <w:rsid w:val="006B74A5"/>
    <w:rsid w:val="006B7567"/>
    <w:rsid w:val="006B7B6A"/>
    <w:rsid w:val="006C0325"/>
    <w:rsid w:val="006C0454"/>
    <w:rsid w:val="006C13B0"/>
    <w:rsid w:val="006C1CD5"/>
    <w:rsid w:val="006C295E"/>
    <w:rsid w:val="006C2B51"/>
    <w:rsid w:val="006C347F"/>
    <w:rsid w:val="006C34E5"/>
    <w:rsid w:val="006C365B"/>
    <w:rsid w:val="006C376B"/>
    <w:rsid w:val="006C42A1"/>
    <w:rsid w:val="006C6ADB"/>
    <w:rsid w:val="006C70A2"/>
    <w:rsid w:val="006C7996"/>
    <w:rsid w:val="006D0405"/>
    <w:rsid w:val="006D2CCD"/>
    <w:rsid w:val="006D46C4"/>
    <w:rsid w:val="006D4919"/>
    <w:rsid w:val="006D4B93"/>
    <w:rsid w:val="006D4F31"/>
    <w:rsid w:val="006D5016"/>
    <w:rsid w:val="006D52D3"/>
    <w:rsid w:val="006D5394"/>
    <w:rsid w:val="006D57E6"/>
    <w:rsid w:val="006D5B28"/>
    <w:rsid w:val="006D5EEE"/>
    <w:rsid w:val="006D6073"/>
    <w:rsid w:val="006D6266"/>
    <w:rsid w:val="006E055E"/>
    <w:rsid w:val="006E0D72"/>
    <w:rsid w:val="006E0E6C"/>
    <w:rsid w:val="006E1030"/>
    <w:rsid w:val="006E1CEA"/>
    <w:rsid w:val="006E1E08"/>
    <w:rsid w:val="006E235E"/>
    <w:rsid w:val="006E2B94"/>
    <w:rsid w:val="006E4B02"/>
    <w:rsid w:val="006E4D00"/>
    <w:rsid w:val="006E5041"/>
    <w:rsid w:val="006E510D"/>
    <w:rsid w:val="006E6687"/>
    <w:rsid w:val="006E7597"/>
    <w:rsid w:val="006E7F76"/>
    <w:rsid w:val="006F0C47"/>
    <w:rsid w:val="006F2503"/>
    <w:rsid w:val="006F256D"/>
    <w:rsid w:val="006F2FDC"/>
    <w:rsid w:val="006F3637"/>
    <w:rsid w:val="006F37D9"/>
    <w:rsid w:val="006F42C3"/>
    <w:rsid w:val="006F4409"/>
    <w:rsid w:val="006F48F2"/>
    <w:rsid w:val="006F4CCF"/>
    <w:rsid w:val="006F4F97"/>
    <w:rsid w:val="006F5414"/>
    <w:rsid w:val="006F6119"/>
    <w:rsid w:val="006F6E18"/>
    <w:rsid w:val="006F7907"/>
    <w:rsid w:val="0070074A"/>
    <w:rsid w:val="00700954"/>
    <w:rsid w:val="0070190E"/>
    <w:rsid w:val="00702352"/>
    <w:rsid w:val="00702959"/>
    <w:rsid w:val="00702CC5"/>
    <w:rsid w:val="00702D7C"/>
    <w:rsid w:val="00703BB1"/>
    <w:rsid w:val="0070404B"/>
    <w:rsid w:val="007042D7"/>
    <w:rsid w:val="00704CA1"/>
    <w:rsid w:val="00704D31"/>
    <w:rsid w:val="0070569C"/>
    <w:rsid w:val="00706660"/>
    <w:rsid w:val="00706676"/>
    <w:rsid w:val="00706725"/>
    <w:rsid w:val="007067B2"/>
    <w:rsid w:val="00707599"/>
    <w:rsid w:val="00707BD7"/>
    <w:rsid w:val="00707F53"/>
    <w:rsid w:val="00710E7D"/>
    <w:rsid w:val="00713F7A"/>
    <w:rsid w:val="00714246"/>
    <w:rsid w:val="00714AB2"/>
    <w:rsid w:val="00714FD2"/>
    <w:rsid w:val="00715102"/>
    <w:rsid w:val="007155D1"/>
    <w:rsid w:val="00715E7E"/>
    <w:rsid w:val="00716462"/>
    <w:rsid w:val="007179D5"/>
    <w:rsid w:val="00717C5D"/>
    <w:rsid w:val="00721124"/>
    <w:rsid w:val="007217F8"/>
    <w:rsid w:val="0072207E"/>
    <w:rsid w:val="00722224"/>
    <w:rsid w:val="007246A2"/>
    <w:rsid w:val="00724EA1"/>
    <w:rsid w:val="00724F47"/>
    <w:rsid w:val="00725820"/>
    <w:rsid w:val="00725C76"/>
    <w:rsid w:val="007260D8"/>
    <w:rsid w:val="00727430"/>
    <w:rsid w:val="007304EE"/>
    <w:rsid w:val="00731CDB"/>
    <w:rsid w:val="00731E28"/>
    <w:rsid w:val="00732965"/>
    <w:rsid w:val="00732A3E"/>
    <w:rsid w:val="007340C2"/>
    <w:rsid w:val="00734E81"/>
    <w:rsid w:val="0073539A"/>
    <w:rsid w:val="0073566E"/>
    <w:rsid w:val="00735F6C"/>
    <w:rsid w:val="00736A48"/>
    <w:rsid w:val="00736CFD"/>
    <w:rsid w:val="00736D72"/>
    <w:rsid w:val="00737164"/>
    <w:rsid w:val="00737A69"/>
    <w:rsid w:val="00737AFE"/>
    <w:rsid w:val="00737EA5"/>
    <w:rsid w:val="00740085"/>
    <w:rsid w:val="0074066E"/>
    <w:rsid w:val="00740A2A"/>
    <w:rsid w:val="00740BBD"/>
    <w:rsid w:val="00741D09"/>
    <w:rsid w:val="00742110"/>
    <w:rsid w:val="007427A8"/>
    <w:rsid w:val="00742A9A"/>
    <w:rsid w:val="00742C5C"/>
    <w:rsid w:val="00744128"/>
    <w:rsid w:val="007448E5"/>
    <w:rsid w:val="00745576"/>
    <w:rsid w:val="00745E39"/>
    <w:rsid w:val="00746064"/>
    <w:rsid w:val="00746BCF"/>
    <w:rsid w:val="0074730E"/>
    <w:rsid w:val="007478E0"/>
    <w:rsid w:val="00747F2D"/>
    <w:rsid w:val="007505D0"/>
    <w:rsid w:val="00750ADC"/>
    <w:rsid w:val="00750C9E"/>
    <w:rsid w:val="007512FA"/>
    <w:rsid w:val="007513D9"/>
    <w:rsid w:val="007515B3"/>
    <w:rsid w:val="007521E9"/>
    <w:rsid w:val="0075240D"/>
    <w:rsid w:val="00752642"/>
    <w:rsid w:val="00753ECE"/>
    <w:rsid w:val="00754B6E"/>
    <w:rsid w:val="007553CC"/>
    <w:rsid w:val="007554B0"/>
    <w:rsid w:val="007578B1"/>
    <w:rsid w:val="00757CBA"/>
    <w:rsid w:val="00757DDB"/>
    <w:rsid w:val="00757E52"/>
    <w:rsid w:val="007612FB"/>
    <w:rsid w:val="0076152C"/>
    <w:rsid w:val="00761CF5"/>
    <w:rsid w:val="00762157"/>
    <w:rsid w:val="00762A41"/>
    <w:rsid w:val="0076323B"/>
    <w:rsid w:val="00763A44"/>
    <w:rsid w:val="0076418A"/>
    <w:rsid w:val="007642CB"/>
    <w:rsid w:val="00764887"/>
    <w:rsid w:val="00764903"/>
    <w:rsid w:val="00765226"/>
    <w:rsid w:val="007652AB"/>
    <w:rsid w:val="00765520"/>
    <w:rsid w:val="00765B61"/>
    <w:rsid w:val="00766668"/>
    <w:rsid w:val="00766879"/>
    <w:rsid w:val="00767CC0"/>
    <w:rsid w:val="00770433"/>
    <w:rsid w:val="00770544"/>
    <w:rsid w:val="007705CA"/>
    <w:rsid w:val="00770F29"/>
    <w:rsid w:val="007713DD"/>
    <w:rsid w:val="0077238E"/>
    <w:rsid w:val="007728DA"/>
    <w:rsid w:val="00773A6C"/>
    <w:rsid w:val="007742FE"/>
    <w:rsid w:val="00774681"/>
    <w:rsid w:val="00774CAD"/>
    <w:rsid w:val="00774DFB"/>
    <w:rsid w:val="00775093"/>
    <w:rsid w:val="0077660A"/>
    <w:rsid w:val="007769D7"/>
    <w:rsid w:val="00780BC3"/>
    <w:rsid w:val="00780EEC"/>
    <w:rsid w:val="00781694"/>
    <w:rsid w:val="00781E89"/>
    <w:rsid w:val="007820C9"/>
    <w:rsid w:val="00782244"/>
    <w:rsid w:val="00782C1D"/>
    <w:rsid w:val="00783E9A"/>
    <w:rsid w:val="00784337"/>
    <w:rsid w:val="007848A7"/>
    <w:rsid w:val="00784B7C"/>
    <w:rsid w:val="007853F3"/>
    <w:rsid w:val="0078549F"/>
    <w:rsid w:val="007859AB"/>
    <w:rsid w:val="00785DF3"/>
    <w:rsid w:val="0078636B"/>
    <w:rsid w:val="00786C6B"/>
    <w:rsid w:val="00787652"/>
    <w:rsid w:val="00787E3A"/>
    <w:rsid w:val="0079083C"/>
    <w:rsid w:val="00790BEF"/>
    <w:rsid w:val="0079165C"/>
    <w:rsid w:val="00791919"/>
    <w:rsid w:val="00791BFC"/>
    <w:rsid w:val="00792077"/>
    <w:rsid w:val="00792327"/>
    <w:rsid w:val="0079312B"/>
    <w:rsid w:val="0079338A"/>
    <w:rsid w:val="0079375C"/>
    <w:rsid w:val="0079416A"/>
    <w:rsid w:val="00794C2B"/>
    <w:rsid w:val="0079523B"/>
    <w:rsid w:val="00795852"/>
    <w:rsid w:val="00797132"/>
    <w:rsid w:val="007972F3"/>
    <w:rsid w:val="00797605"/>
    <w:rsid w:val="00797659"/>
    <w:rsid w:val="00797681"/>
    <w:rsid w:val="00797950"/>
    <w:rsid w:val="007A0004"/>
    <w:rsid w:val="007A0294"/>
    <w:rsid w:val="007A0A2F"/>
    <w:rsid w:val="007A1269"/>
    <w:rsid w:val="007A16B1"/>
    <w:rsid w:val="007A251E"/>
    <w:rsid w:val="007A268A"/>
    <w:rsid w:val="007A2F71"/>
    <w:rsid w:val="007A329B"/>
    <w:rsid w:val="007A3C7C"/>
    <w:rsid w:val="007A6388"/>
    <w:rsid w:val="007A6F89"/>
    <w:rsid w:val="007A77BB"/>
    <w:rsid w:val="007A7B91"/>
    <w:rsid w:val="007A7EAA"/>
    <w:rsid w:val="007B0534"/>
    <w:rsid w:val="007B0906"/>
    <w:rsid w:val="007B15F4"/>
    <w:rsid w:val="007B1679"/>
    <w:rsid w:val="007B20D0"/>
    <w:rsid w:val="007B23B9"/>
    <w:rsid w:val="007B4E62"/>
    <w:rsid w:val="007B516D"/>
    <w:rsid w:val="007B6280"/>
    <w:rsid w:val="007B6414"/>
    <w:rsid w:val="007B6455"/>
    <w:rsid w:val="007B7871"/>
    <w:rsid w:val="007B7B22"/>
    <w:rsid w:val="007B7D81"/>
    <w:rsid w:val="007B7F50"/>
    <w:rsid w:val="007C021A"/>
    <w:rsid w:val="007C07F2"/>
    <w:rsid w:val="007C0E11"/>
    <w:rsid w:val="007C2500"/>
    <w:rsid w:val="007C27F2"/>
    <w:rsid w:val="007C457B"/>
    <w:rsid w:val="007C4D8A"/>
    <w:rsid w:val="007C51CD"/>
    <w:rsid w:val="007C75CE"/>
    <w:rsid w:val="007D025A"/>
    <w:rsid w:val="007D0F6C"/>
    <w:rsid w:val="007D11F4"/>
    <w:rsid w:val="007D1B57"/>
    <w:rsid w:val="007D21D7"/>
    <w:rsid w:val="007D2B50"/>
    <w:rsid w:val="007D33F6"/>
    <w:rsid w:val="007D6535"/>
    <w:rsid w:val="007D706B"/>
    <w:rsid w:val="007D7B85"/>
    <w:rsid w:val="007E09AC"/>
    <w:rsid w:val="007E24ED"/>
    <w:rsid w:val="007E2D08"/>
    <w:rsid w:val="007E436B"/>
    <w:rsid w:val="007E43F8"/>
    <w:rsid w:val="007E51BD"/>
    <w:rsid w:val="007E6EF2"/>
    <w:rsid w:val="007E7A64"/>
    <w:rsid w:val="007F0038"/>
    <w:rsid w:val="007F02A1"/>
    <w:rsid w:val="007F090E"/>
    <w:rsid w:val="007F15D3"/>
    <w:rsid w:val="007F1717"/>
    <w:rsid w:val="007F1849"/>
    <w:rsid w:val="007F1B5A"/>
    <w:rsid w:val="007F1E4B"/>
    <w:rsid w:val="007F1E57"/>
    <w:rsid w:val="007F1E6E"/>
    <w:rsid w:val="007F2112"/>
    <w:rsid w:val="007F225F"/>
    <w:rsid w:val="007F3152"/>
    <w:rsid w:val="007F38A4"/>
    <w:rsid w:val="007F3E20"/>
    <w:rsid w:val="007F3FBC"/>
    <w:rsid w:val="007F4075"/>
    <w:rsid w:val="007F42B8"/>
    <w:rsid w:val="007F6BF5"/>
    <w:rsid w:val="007F6CA9"/>
    <w:rsid w:val="007F6E70"/>
    <w:rsid w:val="007F6E90"/>
    <w:rsid w:val="007F6EB7"/>
    <w:rsid w:val="007F6EFC"/>
    <w:rsid w:val="007F7816"/>
    <w:rsid w:val="008004BB"/>
    <w:rsid w:val="008004CA"/>
    <w:rsid w:val="00800A10"/>
    <w:rsid w:val="00800B5A"/>
    <w:rsid w:val="00801442"/>
    <w:rsid w:val="00801E7C"/>
    <w:rsid w:val="008027E7"/>
    <w:rsid w:val="00802D7D"/>
    <w:rsid w:val="008040A5"/>
    <w:rsid w:val="008045B7"/>
    <w:rsid w:val="00804C27"/>
    <w:rsid w:val="00804F2C"/>
    <w:rsid w:val="008054A2"/>
    <w:rsid w:val="00805FAF"/>
    <w:rsid w:val="008060A0"/>
    <w:rsid w:val="00806C71"/>
    <w:rsid w:val="00806FCC"/>
    <w:rsid w:val="008075E0"/>
    <w:rsid w:val="0081020D"/>
    <w:rsid w:val="00810247"/>
    <w:rsid w:val="0081118F"/>
    <w:rsid w:val="0081208F"/>
    <w:rsid w:val="00813825"/>
    <w:rsid w:val="008143E1"/>
    <w:rsid w:val="00814AC3"/>
    <w:rsid w:val="00814BCA"/>
    <w:rsid w:val="008153BE"/>
    <w:rsid w:val="008158CC"/>
    <w:rsid w:val="00815A5B"/>
    <w:rsid w:val="00815FD9"/>
    <w:rsid w:val="008161CC"/>
    <w:rsid w:val="008162AF"/>
    <w:rsid w:val="00816643"/>
    <w:rsid w:val="00817104"/>
    <w:rsid w:val="008171E5"/>
    <w:rsid w:val="0081757A"/>
    <w:rsid w:val="00817739"/>
    <w:rsid w:val="00817F49"/>
    <w:rsid w:val="00820222"/>
    <w:rsid w:val="00821B58"/>
    <w:rsid w:val="0082256B"/>
    <w:rsid w:val="0082344F"/>
    <w:rsid w:val="00823F60"/>
    <w:rsid w:val="00824204"/>
    <w:rsid w:val="00824427"/>
    <w:rsid w:val="008259E3"/>
    <w:rsid w:val="00825B5A"/>
    <w:rsid w:val="0082679B"/>
    <w:rsid w:val="00827A4B"/>
    <w:rsid w:val="00830436"/>
    <w:rsid w:val="00830688"/>
    <w:rsid w:val="008307B9"/>
    <w:rsid w:val="00830FD5"/>
    <w:rsid w:val="008313D5"/>
    <w:rsid w:val="0083163F"/>
    <w:rsid w:val="0083186B"/>
    <w:rsid w:val="0083190F"/>
    <w:rsid w:val="00831E32"/>
    <w:rsid w:val="00832277"/>
    <w:rsid w:val="00833823"/>
    <w:rsid w:val="00833EA4"/>
    <w:rsid w:val="00833FBE"/>
    <w:rsid w:val="0083521F"/>
    <w:rsid w:val="00836765"/>
    <w:rsid w:val="00836A7E"/>
    <w:rsid w:val="008374A9"/>
    <w:rsid w:val="008378DD"/>
    <w:rsid w:val="00837CFF"/>
    <w:rsid w:val="00841C4C"/>
    <w:rsid w:val="00842B54"/>
    <w:rsid w:val="00842C45"/>
    <w:rsid w:val="00843002"/>
    <w:rsid w:val="00843B5F"/>
    <w:rsid w:val="00844A7E"/>
    <w:rsid w:val="00845ACD"/>
    <w:rsid w:val="00845D89"/>
    <w:rsid w:val="008460EF"/>
    <w:rsid w:val="008466EA"/>
    <w:rsid w:val="00846D9A"/>
    <w:rsid w:val="008479DA"/>
    <w:rsid w:val="00847EE7"/>
    <w:rsid w:val="0085011D"/>
    <w:rsid w:val="008503F5"/>
    <w:rsid w:val="00850743"/>
    <w:rsid w:val="00850F8D"/>
    <w:rsid w:val="008519C5"/>
    <w:rsid w:val="00851FCD"/>
    <w:rsid w:val="00852AA7"/>
    <w:rsid w:val="00852C30"/>
    <w:rsid w:val="00852D57"/>
    <w:rsid w:val="008534A0"/>
    <w:rsid w:val="00854A1A"/>
    <w:rsid w:val="0085555A"/>
    <w:rsid w:val="008558F8"/>
    <w:rsid w:val="00855AE0"/>
    <w:rsid w:val="00856DB7"/>
    <w:rsid w:val="008574B6"/>
    <w:rsid w:val="00860282"/>
    <w:rsid w:val="00861ECA"/>
    <w:rsid w:val="00861F86"/>
    <w:rsid w:val="00862888"/>
    <w:rsid w:val="0086326B"/>
    <w:rsid w:val="00863B8C"/>
    <w:rsid w:val="008646B5"/>
    <w:rsid w:val="008656F3"/>
    <w:rsid w:val="00865B30"/>
    <w:rsid w:val="008662F6"/>
    <w:rsid w:val="00866C2B"/>
    <w:rsid w:val="00866D8B"/>
    <w:rsid w:val="00866FA4"/>
    <w:rsid w:val="00867317"/>
    <w:rsid w:val="0086745C"/>
    <w:rsid w:val="00867553"/>
    <w:rsid w:val="00867675"/>
    <w:rsid w:val="00867A97"/>
    <w:rsid w:val="00867CA8"/>
    <w:rsid w:val="008703BD"/>
    <w:rsid w:val="00870785"/>
    <w:rsid w:val="00871524"/>
    <w:rsid w:val="00872401"/>
    <w:rsid w:val="00872592"/>
    <w:rsid w:val="008737B1"/>
    <w:rsid w:val="008744A9"/>
    <w:rsid w:val="00875109"/>
    <w:rsid w:val="00875323"/>
    <w:rsid w:val="008755A7"/>
    <w:rsid w:val="008756F8"/>
    <w:rsid w:val="0087582D"/>
    <w:rsid w:val="00875DBF"/>
    <w:rsid w:val="008769E9"/>
    <w:rsid w:val="00876B4B"/>
    <w:rsid w:val="008772DD"/>
    <w:rsid w:val="00880C66"/>
    <w:rsid w:val="00880F95"/>
    <w:rsid w:val="00882021"/>
    <w:rsid w:val="008824BF"/>
    <w:rsid w:val="00883242"/>
    <w:rsid w:val="0088329E"/>
    <w:rsid w:val="00883DD3"/>
    <w:rsid w:val="008843D5"/>
    <w:rsid w:val="0088479A"/>
    <w:rsid w:val="008848AA"/>
    <w:rsid w:val="00884C4C"/>
    <w:rsid w:val="00885439"/>
    <w:rsid w:val="00885573"/>
    <w:rsid w:val="008857B8"/>
    <w:rsid w:val="00885F33"/>
    <w:rsid w:val="008870AC"/>
    <w:rsid w:val="00887A9E"/>
    <w:rsid w:val="00887B6D"/>
    <w:rsid w:val="00887FB4"/>
    <w:rsid w:val="008916ED"/>
    <w:rsid w:val="00891F1B"/>
    <w:rsid w:val="00892CEA"/>
    <w:rsid w:val="00893095"/>
    <w:rsid w:val="00893C79"/>
    <w:rsid w:val="00893FA8"/>
    <w:rsid w:val="008940D7"/>
    <w:rsid w:val="008944AD"/>
    <w:rsid w:val="008964B9"/>
    <w:rsid w:val="00896A45"/>
    <w:rsid w:val="00896B04"/>
    <w:rsid w:val="008A000F"/>
    <w:rsid w:val="008A08BA"/>
    <w:rsid w:val="008A08CF"/>
    <w:rsid w:val="008A0AAC"/>
    <w:rsid w:val="008A0BC0"/>
    <w:rsid w:val="008A190E"/>
    <w:rsid w:val="008A19A2"/>
    <w:rsid w:val="008A1C18"/>
    <w:rsid w:val="008A1E41"/>
    <w:rsid w:val="008A2F69"/>
    <w:rsid w:val="008A2F8E"/>
    <w:rsid w:val="008A3A06"/>
    <w:rsid w:val="008A4B98"/>
    <w:rsid w:val="008A4F58"/>
    <w:rsid w:val="008A51F3"/>
    <w:rsid w:val="008A6459"/>
    <w:rsid w:val="008A66A1"/>
    <w:rsid w:val="008A672F"/>
    <w:rsid w:val="008A6B8E"/>
    <w:rsid w:val="008A6D3E"/>
    <w:rsid w:val="008A72C9"/>
    <w:rsid w:val="008A78A8"/>
    <w:rsid w:val="008A79E0"/>
    <w:rsid w:val="008B05EE"/>
    <w:rsid w:val="008B29DC"/>
    <w:rsid w:val="008B2E0E"/>
    <w:rsid w:val="008B3494"/>
    <w:rsid w:val="008B35B7"/>
    <w:rsid w:val="008B384C"/>
    <w:rsid w:val="008B3A4F"/>
    <w:rsid w:val="008B3B52"/>
    <w:rsid w:val="008B5293"/>
    <w:rsid w:val="008B5414"/>
    <w:rsid w:val="008B6096"/>
    <w:rsid w:val="008B62C8"/>
    <w:rsid w:val="008B645C"/>
    <w:rsid w:val="008B6F49"/>
    <w:rsid w:val="008B76B5"/>
    <w:rsid w:val="008B76D0"/>
    <w:rsid w:val="008B76E8"/>
    <w:rsid w:val="008B7714"/>
    <w:rsid w:val="008B7E71"/>
    <w:rsid w:val="008C046A"/>
    <w:rsid w:val="008C06B9"/>
    <w:rsid w:val="008C0821"/>
    <w:rsid w:val="008C1F49"/>
    <w:rsid w:val="008C21DA"/>
    <w:rsid w:val="008C2D20"/>
    <w:rsid w:val="008C33D8"/>
    <w:rsid w:val="008C3AFC"/>
    <w:rsid w:val="008C47BB"/>
    <w:rsid w:val="008C4959"/>
    <w:rsid w:val="008C4C42"/>
    <w:rsid w:val="008C4F08"/>
    <w:rsid w:val="008C5281"/>
    <w:rsid w:val="008C52F4"/>
    <w:rsid w:val="008C55CD"/>
    <w:rsid w:val="008C5A14"/>
    <w:rsid w:val="008C7013"/>
    <w:rsid w:val="008C7087"/>
    <w:rsid w:val="008C7401"/>
    <w:rsid w:val="008C778A"/>
    <w:rsid w:val="008C7850"/>
    <w:rsid w:val="008D00DC"/>
    <w:rsid w:val="008D0B7B"/>
    <w:rsid w:val="008D1455"/>
    <w:rsid w:val="008D1FF9"/>
    <w:rsid w:val="008D21C1"/>
    <w:rsid w:val="008D22AA"/>
    <w:rsid w:val="008D2C83"/>
    <w:rsid w:val="008D2DC9"/>
    <w:rsid w:val="008D2DF4"/>
    <w:rsid w:val="008D330C"/>
    <w:rsid w:val="008D357A"/>
    <w:rsid w:val="008D3764"/>
    <w:rsid w:val="008D3981"/>
    <w:rsid w:val="008D4443"/>
    <w:rsid w:val="008D476D"/>
    <w:rsid w:val="008D47BE"/>
    <w:rsid w:val="008D56D2"/>
    <w:rsid w:val="008D64DF"/>
    <w:rsid w:val="008D6C5C"/>
    <w:rsid w:val="008D7693"/>
    <w:rsid w:val="008D7914"/>
    <w:rsid w:val="008D7AD5"/>
    <w:rsid w:val="008E03D0"/>
    <w:rsid w:val="008E0487"/>
    <w:rsid w:val="008E0D8D"/>
    <w:rsid w:val="008E1748"/>
    <w:rsid w:val="008E2609"/>
    <w:rsid w:val="008E2D97"/>
    <w:rsid w:val="008E307B"/>
    <w:rsid w:val="008E3E97"/>
    <w:rsid w:val="008E43AC"/>
    <w:rsid w:val="008E5E96"/>
    <w:rsid w:val="008E6168"/>
    <w:rsid w:val="008E65FA"/>
    <w:rsid w:val="008E7DBA"/>
    <w:rsid w:val="008F0AD9"/>
    <w:rsid w:val="008F0DE1"/>
    <w:rsid w:val="008F270A"/>
    <w:rsid w:val="008F2B43"/>
    <w:rsid w:val="008F2B74"/>
    <w:rsid w:val="008F2DBB"/>
    <w:rsid w:val="008F3498"/>
    <w:rsid w:val="008F3878"/>
    <w:rsid w:val="008F3CB9"/>
    <w:rsid w:val="008F4F24"/>
    <w:rsid w:val="008F5879"/>
    <w:rsid w:val="008F64E0"/>
    <w:rsid w:val="008F766D"/>
    <w:rsid w:val="008F77DF"/>
    <w:rsid w:val="009005D8"/>
    <w:rsid w:val="00900693"/>
    <w:rsid w:val="00900F7E"/>
    <w:rsid w:val="009013FF"/>
    <w:rsid w:val="009021A9"/>
    <w:rsid w:val="0090264F"/>
    <w:rsid w:val="009051E4"/>
    <w:rsid w:val="00905452"/>
    <w:rsid w:val="00905AFB"/>
    <w:rsid w:val="00906DCA"/>
    <w:rsid w:val="00907A53"/>
    <w:rsid w:val="00910067"/>
    <w:rsid w:val="0091036B"/>
    <w:rsid w:val="0091044D"/>
    <w:rsid w:val="00910CE2"/>
    <w:rsid w:val="00911589"/>
    <w:rsid w:val="00911AFE"/>
    <w:rsid w:val="00912347"/>
    <w:rsid w:val="0091240F"/>
    <w:rsid w:val="0091254E"/>
    <w:rsid w:val="009139DC"/>
    <w:rsid w:val="009159A1"/>
    <w:rsid w:val="00916FA7"/>
    <w:rsid w:val="0091763D"/>
    <w:rsid w:val="00917FD0"/>
    <w:rsid w:val="009201C2"/>
    <w:rsid w:val="00922001"/>
    <w:rsid w:val="009228EB"/>
    <w:rsid w:val="00923132"/>
    <w:rsid w:val="00923885"/>
    <w:rsid w:val="00923A7B"/>
    <w:rsid w:val="00924256"/>
    <w:rsid w:val="00924420"/>
    <w:rsid w:val="0092544F"/>
    <w:rsid w:val="009261C2"/>
    <w:rsid w:val="0092713D"/>
    <w:rsid w:val="009273F8"/>
    <w:rsid w:val="00927B7E"/>
    <w:rsid w:val="00930974"/>
    <w:rsid w:val="00930D08"/>
    <w:rsid w:val="00931300"/>
    <w:rsid w:val="009319BE"/>
    <w:rsid w:val="00931D74"/>
    <w:rsid w:val="009324A0"/>
    <w:rsid w:val="0093373D"/>
    <w:rsid w:val="009338DB"/>
    <w:rsid w:val="00934D6B"/>
    <w:rsid w:val="00936933"/>
    <w:rsid w:val="00937B12"/>
    <w:rsid w:val="009404D1"/>
    <w:rsid w:val="00940625"/>
    <w:rsid w:val="00940B39"/>
    <w:rsid w:val="00941922"/>
    <w:rsid w:val="009420D8"/>
    <w:rsid w:val="00942541"/>
    <w:rsid w:val="00943251"/>
    <w:rsid w:val="0094357F"/>
    <w:rsid w:val="0094430D"/>
    <w:rsid w:val="00945219"/>
    <w:rsid w:val="00945D30"/>
    <w:rsid w:val="00945F0C"/>
    <w:rsid w:val="009470F9"/>
    <w:rsid w:val="009474B1"/>
    <w:rsid w:val="009475DB"/>
    <w:rsid w:val="00947B08"/>
    <w:rsid w:val="00947E08"/>
    <w:rsid w:val="009501FA"/>
    <w:rsid w:val="00950458"/>
    <w:rsid w:val="009510CD"/>
    <w:rsid w:val="009511D2"/>
    <w:rsid w:val="00951338"/>
    <w:rsid w:val="0095157D"/>
    <w:rsid w:val="00951A9F"/>
    <w:rsid w:val="00951CDE"/>
    <w:rsid w:val="00952124"/>
    <w:rsid w:val="0095324B"/>
    <w:rsid w:val="009537A2"/>
    <w:rsid w:val="009547C9"/>
    <w:rsid w:val="00955212"/>
    <w:rsid w:val="00955219"/>
    <w:rsid w:val="00957BBF"/>
    <w:rsid w:val="00960502"/>
    <w:rsid w:val="00960C93"/>
    <w:rsid w:val="00960CC3"/>
    <w:rsid w:val="00961302"/>
    <w:rsid w:val="0096187C"/>
    <w:rsid w:val="00961AB7"/>
    <w:rsid w:val="00961C27"/>
    <w:rsid w:val="00961FD5"/>
    <w:rsid w:val="009624ED"/>
    <w:rsid w:val="00962690"/>
    <w:rsid w:val="00962A4A"/>
    <w:rsid w:val="00962D10"/>
    <w:rsid w:val="00962E0D"/>
    <w:rsid w:val="00964581"/>
    <w:rsid w:val="00964C3F"/>
    <w:rsid w:val="00965B34"/>
    <w:rsid w:val="0096653A"/>
    <w:rsid w:val="00967B56"/>
    <w:rsid w:val="00970643"/>
    <w:rsid w:val="0097070A"/>
    <w:rsid w:val="00970865"/>
    <w:rsid w:val="0097099D"/>
    <w:rsid w:val="00970CA6"/>
    <w:rsid w:val="009717C1"/>
    <w:rsid w:val="00972507"/>
    <w:rsid w:val="0097254F"/>
    <w:rsid w:val="009727BF"/>
    <w:rsid w:val="00973846"/>
    <w:rsid w:val="009743E2"/>
    <w:rsid w:val="00974625"/>
    <w:rsid w:val="0097470C"/>
    <w:rsid w:val="00975387"/>
    <w:rsid w:val="009753C9"/>
    <w:rsid w:val="00975469"/>
    <w:rsid w:val="00975CFE"/>
    <w:rsid w:val="00976660"/>
    <w:rsid w:val="009768F7"/>
    <w:rsid w:val="009772B7"/>
    <w:rsid w:val="0097732E"/>
    <w:rsid w:val="00977530"/>
    <w:rsid w:val="00977EC0"/>
    <w:rsid w:val="00980623"/>
    <w:rsid w:val="00980959"/>
    <w:rsid w:val="00980E82"/>
    <w:rsid w:val="00982B1B"/>
    <w:rsid w:val="00983E44"/>
    <w:rsid w:val="00983FFF"/>
    <w:rsid w:val="00985046"/>
    <w:rsid w:val="0098510C"/>
    <w:rsid w:val="009852F3"/>
    <w:rsid w:val="009853D6"/>
    <w:rsid w:val="00986312"/>
    <w:rsid w:val="0098637F"/>
    <w:rsid w:val="00986D62"/>
    <w:rsid w:val="00987438"/>
    <w:rsid w:val="009878BC"/>
    <w:rsid w:val="009903E2"/>
    <w:rsid w:val="00991195"/>
    <w:rsid w:val="00991438"/>
    <w:rsid w:val="00991B68"/>
    <w:rsid w:val="00991FC3"/>
    <w:rsid w:val="00992A7E"/>
    <w:rsid w:val="00992E68"/>
    <w:rsid w:val="009935A6"/>
    <w:rsid w:val="00993630"/>
    <w:rsid w:val="00993CA3"/>
    <w:rsid w:val="009958E4"/>
    <w:rsid w:val="00995BAB"/>
    <w:rsid w:val="009960D5"/>
    <w:rsid w:val="0099657E"/>
    <w:rsid w:val="0099761E"/>
    <w:rsid w:val="00997F18"/>
    <w:rsid w:val="009A01D3"/>
    <w:rsid w:val="009A07EB"/>
    <w:rsid w:val="009A0C93"/>
    <w:rsid w:val="009A1B15"/>
    <w:rsid w:val="009A2BF1"/>
    <w:rsid w:val="009A2D53"/>
    <w:rsid w:val="009A2F84"/>
    <w:rsid w:val="009A44B0"/>
    <w:rsid w:val="009A4793"/>
    <w:rsid w:val="009A530F"/>
    <w:rsid w:val="009A643E"/>
    <w:rsid w:val="009A718E"/>
    <w:rsid w:val="009A75B8"/>
    <w:rsid w:val="009A77A4"/>
    <w:rsid w:val="009B00FB"/>
    <w:rsid w:val="009B07AD"/>
    <w:rsid w:val="009B10CE"/>
    <w:rsid w:val="009B1165"/>
    <w:rsid w:val="009B12CA"/>
    <w:rsid w:val="009B1685"/>
    <w:rsid w:val="009B52DB"/>
    <w:rsid w:val="009B5B37"/>
    <w:rsid w:val="009B5D98"/>
    <w:rsid w:val="009B61F7"/>
    <w:rsid w:val="009B6868"/>
    <w:rsid w:val="009B6F65"/>
    <w:rsid w:val="009B7149"/>
    <w:rsid w:val="009B7A42"/>
    <w:rsid w:val="009C072F"/>
    <w:rsid w:val="009C08C3"/>
    <w:rsid w:val="009C34E8"/>
    <w:rsid w:val="009C44D0"/>
    <w:rsid w:val="009C4983"/>
    <w:rsid w:val="009C4E4E"/>
    <w:rsid w:val="009C4EF5"/>
    <w:rsid w:val="009C5A09"/>
    <w:rsid w:val="009C5B29"/>
    <w:rsid w:val="009C5D2E"/>
    <w:rsid w:val="009C60ED"/>
    <w:rsid w:val="009C621C"/>
    <w:rsid w:val="009C6EC9"/>
    <w:rsid w:val="009C782B"/>
    <w:rsid w:val="009C7CC7"/>
    <w:rsid w:val="009C7EDF"/>
    <w:rsid w:val="009D00D3"/>
    <w:rsid w:val="009D063C"/>
    <w:rsid w:val="009D29E9"/>
    <w:rsid w:val="009D3DB6"/>
    <w:rsid w:val="009D4FA1"/>
    <w:rsid w:val="009D56A9"/>
    <w:rsid w:val="009D5BD2"/>
    <w:rsid w:val="009D6762"/>
    <w:rsid w:val="009D6B27"/>
    <w:rsid w:val="009D6D3F"/>
    <w:rsid w:val="009D7465"/>
    <w:rsid w:val="009D76F3"/>
    <w:rsid w:val="009D7F99"/>
    <w:rsid w:val="009E1F2D"/>
    <w:rsid w:val="009E23AE"/>
    <w:rsid w:val="009E2FBC"/>
    <w:rsid w:val="009E40C0"/>
    <w:rsid w:val="009E40C8"/>
    <w:rsid w:val="009E4263"/>
    <w:rsid w:val="009E5618"/>
    <w:rsid w:val="009E6D9F"/>
    <w:rsid w:val="009F073A"/>
    <w:rsid w:val="009F16BD"/>
    <w:rsid w:val="009F2703"/>
    <w:rsid w:val="009F3A22"/>
    <w:rsid w:val="009F4258"/>
    <w:rsid w:val="009F4670"/>
    <w:rsid w:val="009F499C"/>
    <w:rsid w:val="009F49F3"/>
    <w:rsid w:val="009F4C9B"/>
    <w:rsid w:val="009F4D18"/>
    <w:rsid w:val="009F5202"/>
    <w:rsid w:val="009F55E1"/>
    <w:rsid w:val="009F6BC2"/>
    <w:rsid w:val="009F6F95"/>
    <w:rsid w:val="009F769B"/>
    <w:rsid w:val="00A008A1"/>
    <w:rsid w:val="00A00EB9"/>
    <w:rsid w:val="00A01088"/>
    <w:rsid w:val="00A010D3"/>
    <w:rsid w:val="00A0157B"/>
    <w:rsid w:val="00A015C3"/>
    <w:rsid w:val="00A015DA"/>
    <w:rsid w:val="00A02174"/>
    <w:rsid w:val="00A0312E"/>
    <w:rsid w:val="00A034E1"/>
    <w:rsid w:val="00A03A7B"/>
    <w:rsid w:val="00A03AE4"/>
    <w:rsid w:val="00A04350"/>
    <w:rsid w:val="00A0446B"/>
    <w:rsid w:val="00A0514E"/>
    <w:rsid w:val="00A05374"/>
    <w:rsid w:val="00A061CE"/>
    <w:rsid w:val="00A06AAD"/>
    <w:rsid w:val="00A0732F"/>
    <w:rsid w:val="00A1119B"/>
    <w:rsid w:val="00A11899"/>
    <w:rsid w:val="00A13573"/>
    <w:rsid w:val="00A13FAD"/>
    <w:rsid w:val="00A14511"/>
    <w:rsid w:val="00A145C0"/>
    <w:rsid w:val="00A1490D"/>
    <w:rsid w:val="00A1639A"/>
    <w:rsid w:val="00A17BB0"/>
    <w:rsid w:val="00A20612"/>
    <w:rsid w:val="00A207F6"/>
    <w:rsid w:val="00A20B4E"/>
    <w:rsid w:val="00A2210D"/>
    <w:rsid w:val="00A221AB"/>
    <w:rsid w:val="00A222B6"/>
    <w:rsid w:val="00A234B6"/>
    <w:rsid w:val="00A238D0"/>
    <w:rsid w:val="00A23F19"/>
    <w:rsid w:val="00A24E4E"/>
    <w:rsid w:val="00A25CC7"/>
    <w:rsid w:val="00A269A3"/>
    <w:rsid w:val="00A26E4F"/>
    <w:rsid w:val="00A2731B"/>
    <w:rsid w:val="00A27413"/>
    <w:rsid w:val="00A30A2E"/>
    <w:rsid w:val="00A30B9A"/>
    <w:rsid w:val="00A31A2D"/>
    <w:rsid w:val="00A31BEC"/>
    <w:rsid w:val="00A3243F"/>
    <w:rsid w:val="00A3295A"/>
    <w:rsid w:val="00A32C27"/>
    <w:rsid w:val="00A337A0"/>
    <w:rsid w:val="00A340A0"/>
    <w:rsid w:val="00A35211"/>
    <w:rsid w:val="00A35DE7"/>
    <w:rsid w:val="00A36A02"/>
    <w:rsid w:val="00A3702A"/>
    <w:rsid w:val="00A3716C"/>
    <w:rsid w:val="00A37C18"/>
    <w:rsid w:val="00A40213"/>
    <w:rsid w:val="00A40A3B"/>
    <w:rsid w:val="00A40BFE"/>
    <w:rsid w:val="00A430BD"/>
    <w:rsid w:val="00A43AA0"/>
    <w:rsid w:val="00A448EB"/>
    <w:rsid w:val="00A4509B"/>
    <w:rsid w:val="00A45D4D"/>
    <w:rsid w:val="00A45DE3"/>
    <w:rsid w:val="00A46055"/>
    <w:rsid w:val="00A46BA1"/>
    <w:rsid w:val="00A47633"/>
    <w:rsid w:val="00A47B36"/>
    <w:rsid w:val="00A52359"/>
    <w:rsid w:val="00A532EC"/>
    <w:rsid w:val="00A534A9"/>
    <w:rsid w:val="00A536FB"/>
    <w:rsid w:val="00A53D3F"/>
    <w:rsid w:val="00A53D94"/>
    <w:rsid w:val="00A54C0A"/>
    <w:rsid w:val="00A554C3"/>
    <w:rsid w:val="00A557DB"/>
    <w:rsid w:val="00A562A5"/>
    <w:rsid w:val="00A56E6F"/>
    <w:rsid w:val="00A57045"/>
    <w:rsid w:val="00A57BBD"/>
    <w:rsid w:val="00A607FF"/>
    <w:rsid w:val="00A609AE"/>
    <w:rsid w:val="00A60E48"/>
    <w:rsid w:val="00A60EE5"/>
    <w:rsid w:val="00A61393"/>
    <w:rsid w:val="00A61A36"/>
    <w:rsid w:val="00A62284"/>
    <w:rsid w:val="00A6290B"/>
    <w:rsid w:val="00A62B5B"/>
    <w:rsid w:val="00A62BFF"/>
    <w:rsid w:val="00A62E4E"/>
    <w:rsid w:val="00A6376E"/>
    <w:rsid w:val="00A647D9"/>
    <w:rsid w:val="00A64AA5"/>
    <w:rsid w:val="00A6517C"/>
    <w:rsid w:val="00A6588A"/>
    <w:rsid w:val="00A66271"/>
    <w:rsid w:val="00A667A5"/>
    <w:rsid w:val="00A66881"/>
    <w:rsid w:val="00A6701C"/>
    <w:rsid w:val="00A70405"/>
    <w:rsid w:val="00A7064E"/>
    <w:rsid w:val="00A71500"/>
    <w:rsid w:val="00A72448"/>
    <w:rsid w:val="00A72545"/>
    <w:rsid w:val="00A730B2"/>
    <w:rsid w:val="00A73516"/>
    <w:rsid w:val="00A73813"/>
    <w:rsid w:val="00A747CE"/>
    <w:rsid w:val="00A74C1D"/>
    <w:rsid w:val="00A75D2F"/>
    <w:rsid w:val="00A7636B"/>
    <w:rsid w:val="00A76F81"/>
    <w:rsid w:val="00A770A7"/>
    <w:rsid w:val="00A77D5B"/>
    <w:rsid w:val="00A80D21"/>
    <w:rsid w:val="00A82B2E"/>
    <w:rsid w:val="00A82BB3"/>
    <w:rsid w:val="00A82F22"/>
    <w:rsid w:val="00A8300C"/>
    <w:rsid w:val="00A83D90"/>
    <w:rsid w:val="00A84E23"/>
    <w:rsid w:val="00A85049"/>
    <w:rsid w:val="00A85844"/>
    <w:rsid w:val="00A85C97"/>
    <w:rsid w:val="00A86291"/>
    <w:rsid w:val="00A86F3F"/>
    <w:rsid w:val="00A8701C"/>
    <w:rsid w:val="00A87456"/>
    <w:rsid w:val="00A87471"/>
    <w:rsid w:val="00A8770E"/>
    <w:rsid w:val="00A900AB"/>
    <w:rsid w:val="00A907DE"/>
    <w:rsid w:val="00A90FC5"/>
    <w:rsid w:val="00A91288"/>
    <w:rsid w:val="00A92B58"/>
    <w:rsid w:val="00A92EDC"/>
    <w:rsid w:val="00A938C7"/>
    <w:rsid w:val="00A95A1F"/>
    <w:rsid w:val="00A95EB0"/>
    <w:rsid w:val="00A961D5"/>
    <w:rsid w:val="00A96577"/>
    <w:rsid w:val="00A967FD"/>
    <w:rsid w:val="00A97281"/>
    <w:rsid w:val="00A9791F"/>
    <w:rsid w:val="00A97DB6"/>
    <w:rsid w:val="00AA0280"/>
    <w:rsid w:val="00AA0A6F"/>
    <w:rsid w:val="00AA206B"/>
    <w:rsid w:val="00AA35AF"/>
    <w:rsid w:val="00AA3692"/>
    <w:rsid w:val="00AA3C0E"/>
    <w:rsid w:val="00AA5E23"/>
    <w:rsid w:val="00AA5EA3"/>
    <w:rsid w:val="00AA640B"/>
    <w:rsid w:val="00AA684B"/>
    <w:rsid w:val="00AA6B88"/>
    <w:rsid w:val="00AA7BEB"/>
    <w:rsid w:val="00AB01EE"/>
    <w:rsid w:val="00AB05A1"/>
    <w:rsid w:val="00AB0A4D"/>
    <w:rsid w:val="00AB0CB2"/>
    <w:rsid w:val="00AB3F5F"/>
    <w:rsid w:val="00AB4A75"/>
    <w:rsid w:val="00AB5A67"/>
    <w:rsid w:val="00AB5A91"/>
    <w:rsid w:val="00AB6717"/>
    <w:rsid w:val="00AC0A59"/>
    <w:rsid w:val="00AC1B3E"/>
    <w:rsid w:val="00AC2234"/>
    <w:rsid w:val="00AC2267"/>
    <w:rsid w:val="00AC30BA"/>
    <w:rsid w:val="00AC3152"/>
    <w:rsid w:val="00AC3ACF"/>
    <w:rsid w:val="00AC5648"/>
    <w:rsid w:val="00AC5AF0"/>
    <w:rsid w:val="00AC613B"/>
    <w:rsid w:val="00AC721F"/>
    <w:rsid w:val="00AC78CA"/>
    <w:rsid w:val="00AC7CC9"/>
    <w:rsid w:val="00AD18D8"/>
    <w:rsid w:val="00AD259E"/>
    <w:rsid w:val="00AD2A41"/>
    <w:rsid w:val="00AD2BDC"/>
    <w:rsid w:val="00AD3CA9"/>
    <w:rsid w:val="00AD43E2"/>
    <w:rsid w:val="00AD5D5A"/>
    <w:rsid w:val="00AD620D"/>
    <w:rsid w:val="00AD62D2"/>
    <w:rsid w:val="00AD770F"/>
    <w:rsid w:val="00AD7856"/>
    <w:rsid w:val="00AE087D"/>
    <w:rsid w:val="00AE15D2"/>
    <w:rsid w:val="00AE2241"/>
    <w:rsid w:val="00AE25DF"/>
    <w:rsid w:val="00AE2636"/>
    <w:rsid w:val="00AE387D"/>
    <w:rsid w:val="00AE3AC5"/>
    <w:rsid w:val="00AE43E9"/>
    <w:rsid w:val="00AE45D2"/>
    <w:rsid w:val="00AE4A2C"/>
    <w:rsid w:val="00AE4A93"/>
    <w:rsid w:val="00AE4D4C"/>
    <w:rsid w:val="00AE5606"/>
    <w:rsid w:val="00AE5853"/>
    <w:rsid w:val="00AE5AC7"/>
    <w:rsid w:val="00AE6B2C"/>
    <w:rsid w:val="00AE6B76"/>
    <w:rsid w:val="00AE785E"/>
    <w:rsid w:val="00AF1322"/>
    <w:rsid w:val="00AF1890"/>
    <w:rsid w:val="00AF191C"/>
    <w:rsid w:val="00AF1F50"/>
    <w:rsid w:val="00AF1FA0"/>
    <w:rsid w:val="00AF2647"/>
    <w:rsid w:val="00AF2B12"/>
    <w:rsid w:val="00AF317E"/>
    <w:rsid w:val="00AF35FF"/>
    <w:rsid w:val="00AF3D19"/>
    <w:rsid w:val="00AF3E34"/>
    <w:rsid w:val="00AF4BC8"/>
    <w:rsid w:val="00AF50AE"/>
    <w:rsid w:val="00AF567B"/>
    <w:rsid w:val="00AF5F1C"/>
    <w:rsid w:val="00AF6740"/>
    <w:rsid w:val="00AF6CFD"/>
    <w:rsid w:val="00AF70D3"/>
    <w:rsid w:val="00AF7645"/>
    <w:rsid w:val="00B00A03"/>
    <w:rsid w:val="00B00DD6"/>
    <w:rsid w:val="00B00E70"/>
    <w:rsid w:val="00B00F74"/>
    <w:rsid w:val="00B01341"/>
    <w:rsid w:val="00B01463"/>
    <w:rsid w:val="00B017A1"/>
    <w:rsid w:val="00B021F7"/>
    <w:rsid w:val="00B0300A"/>
    <w:rsid w:val="00B035E3"/>
    <w:rsid w:val="00B03960"/>
    <w:rsid w:val="00B03C23"/>
    <w:rsid w:val="00B03EE4"/>
    <w:rsid w:val="00B0566E"/>
    <w:rsid w:val="00B05CAC"/>
    <w:rsid w:val="00B071E3"/>
    <w:rsid w:val="00B07CBE"/>
    <w:rsid w:val="00B07F0B"/>
    <w:rsid w:val="00B1046F"/>
    <w:rsid w:val="00B108F2"/>
    <w:rsid w:val="00B11557"/>
    <w:rsid w:val="00B12279"/>
    <w:rsid w:val="00B123DD"/>
    <w:rsid w:val="00B127D9"/>
    <w:rsid w:val="00B12CC4"/>
    <w:rsid w:val="00B12CFD"/>
    <w:rsid w:val="00B13773"/>
    <w:rsid w:val="00B141CE"/>
    <w:rsid w:val="00B1452D"/>
    <w:rsid w:val="00B1499F"/>
    <w:rsid w:val="00B14F5F"/>
    <w:rsid w:val="00B150A1"/>
    <w:rsid w:val="00B15BBC"/>
    <w:rsid w:val="00B16FC9"/>
    <w:rsid w:val="00B1727D"/>
    <w:rsid w:val="00B17406"/>
    <w:rsid w:val="00B17C6A"/>
    <w:rsid w:val="00B205F9"/>
    <w:rsid w:val="00B2187B"/>
    <w:rsid w:val="00B21FD6"/>
    <w:rsid w:val="00B22EE9"/>
    <w:rsid w:val="00B232DD"/>
    <w:rsid w:val="00B236EE"/>
    <w:rsid w:val="00B237E4"/>
    <w:rsid w:val="00B24CD3"/>
    <w:rsid w:val="00B255DF"/>
    <w:rsid w:val="00B25ED5"/>
    <w:rsid w:val="00B2625A"/>
    <w:rsid w:val="00B2661E"/>
    <w:rsid w:val="00B26D29"/>
    <w:rsid w:val="00B26FDB"/>
    <w:rsid w:val="00B273CD"/>
    <w:rsid w:val="00B27F49"/>
    <w:rsid w:val="00B30523"/>
    <w:rsid w:val="00B309B6"/>
    <w:rsid w:val="00B30D62"/>
    <w:rsid w:val="00B31573"/>
    <w:rsid w:val="00B31D55"/>
    <w:rsid w:val="00B32D52"/>
    <w:rsid w:val="00B331B2"/>
    <w:rsid w:val="00B35231"/>
    <w:rsid w:val="00B368D7"/>
    <w:rsid w:val="00B37323"/>
    <w:rsid w:val="00B3753F"/>
    <w:rsid w:val="00B379FC"/>
    <w:rsid w:val="00B37DFD"/>
    <w:rsid w:val="00B4166E"/>
    <w:rsid w:val="00B41945"/>
    <w:rsid w:val="00B421E9"/>
    <w:rsid w:val="00B425FB"/>
    <w:rsid w:val="00B4286A"/>
    <w:rsid w:val="00B42BC6"/>
    <w:rsid w:val="00B431A1"/>
    <w:rsid w:val="00B47721"/>
    <w:rsid w:val="00B47E15"/>
    <w:rsid w:val="00B51375"/>
    <w:rsid w:val="00B528EA"/>
    <w:rsid w:val="00B532FD"/>
    <w:rsid w:val="00B53E4E"/>
    <w:rsid w:val="00B54882"/>
    <w:rsid w:val="00B54EFE"/>
    <w:rsid w:val="00B552D5"/>
    <w:rsid w:val="00B55BEB"/>
    <w:rsid w:val="00B55FE3"/>
    <w:rsid w:val="00B56C90"/>
    <w:rsid w:val="00B60242"/>
    <w:rsid w:val="00B605A5"/>
    <w:rsid w:val="00B60800"/>
    <w:rsid w:val="00B609DB"/>
    <w:rsid w:val="00B60E3C"/>
    <w:rsid w:val="00B60E8B"/>
    <w:rsid w:val="00B62128"/>
    <w:rsid w:val="00B6242E"/>
    <w:rsid w:val="00B64D66"/>
    <w:rsid w:val="00B64DBC"/>
    <w:rsid w:val="00B64EA4"/>
    <w:rsid w:val="00B660C7"/>
    <w:rsid w:val="00B675E1"/>
    <w:rsid w:val="00B70664"/>
    <w:rsid w:val="00B70803"/>
    <w:rsid w:val="00B71118"/>
    <w:rsid w:val="00B71156"/>
    <w:rsid w:val="00B73155"/>
    <w:rsid w:val="00B73404"/>
    <w:rsid w:val="00B73DF8"/>
    <w:rsid w:val="00B742A9"/>
    <w:rsid w:val="00B7445D"/>
    <w:rsid w:val="00B744A2"/>
    <w:rsid w:val="00B74EB4"/>
    <w:rsid w:val="00B763EA"/>
    <w:rsid w:val="00B77534"/>
    <w:rsid w:val="00B77C50"/>
    <w:rsid w:val="00B81162"/>
    <w:rsid w:val="00B81592"/>
    <w:rsid w:val="00B81B6D"/>
    <w:rsid w:val="00B8285F"/>
    <w:rsid w:val="00B838C1"/>
    <w:rsid w:val="00B8477E"/>
    <w:rsid w:val="00B84A31"/>
    <w:rsid w:val="00B84C43"/>
    <w:rsid w:val="00B85417"/>
    <w:rsid w:val="00B85690"/>
    <w:rsid w:val="00B856A0"/>
    <w:rsid w:val="00B85ABD"/>
    <w:rsid w:val="00B8634E"/>
    <w:rsid w:val="00B86606"/>
    <w:rsid w:val="00B86AA7"/>
    <w:rsid w:val="00B87308"/>
    <w:rsid w:val="00B915C1"/>
    <w:rsid w:val="00B91B8A"/>
    <w:rsid w:val="00B92BFE"/>
    <w:rsid w:val="00B936C7"/>
    <w:rsid w:val="00B93772"/>
    <w:rsid w:val="00B937ED"/>
    <w:rsid w:val="00B938C1"/>
    <w:rsid w:val="00B9513F"/>
    <w:rsid w:val="00B95292"/>
    <w:rsid w:val="00B96897"/>
    <w:rsid w:val="00B96EBA"/>
    <w:rsid w:val="00B97724"/>
    <w:rsid w:val="00B9781B"/>
    <w:rsid w:val="00BA0FA9"/>
    <w:rsid w:val="00BA1FD0"/>
    <w:rsid w:val="00BA2894"/>
    <w:rsid w:val="00BA30ED"/>
    <w:rsid w:val="00BA34E0"/>
    <w:rsid w:val="00BA36A1"/>
    <w:rsid w:val="00BA3F94"/>
    <w:rsid w:val="00BA4DF3"/>
    <w:rsid w:val="00BA5EB2"/>
    <w:rsid w:val="00BA6210"/>
    <w:rsid w:val="00BA63F0"/>
    <w:rsid w:val="00BA6AF9"/>
    <w:rsid w:val="00BA6E9B"/>
    <w:rsid w:val="00BA6F24"/>
    <w:rsid w:val="00BA76D8"/>
    <w:rsid w:val="00BB04B3"/>
    <w:rsid w:val="00BB26CE"/>
    <w:rsid w:val="00BB2DB1"/>
    <w:rsid w:val="00BB2F1C"/>
    <w:rsid w:val="00BB4553"/>
    <w:rsid w:val="00BB4CA0"/>
    <w:rsid w:val="00BB4E49"/>
    <w:rsid w:val="00BB52F3"/>
    <w:rsid w:val="00BB55E9"/>
    <w:rsid w:val="00BB6371"/>
    <w:rsid w:val="00BB6FA8"/>
    <w:rsid w:val="00BB755E"/>
    <w:rsid w:val="00BB75A8"/>
    <w:rsid w:val="00BC059F"/>
    <w:rsid w:val="00BC0935"/>
    <w:rsid w:val="00BC099D"/>
    <w:rsid w:val="00BC0E63"/>
    <w:rsid w:val="00BC1019"/>
    <w:rsid w:val="00BC1280"/>
    <w:rsid w:val="00BC1612"/>
    <w:rsid w:val="00BC249A"/>
    <w:rsid w:val="00BC4346"/>
    <w:rsid w:val="00BC4850"/>
    <w:rsid w:val="00BC5430"/>
    <w:rsid w:val="00BC5671"/>
    <w:rsid w:val="00BC5898"/>
    <w:rsid w:val="00BC61C9"/>
    <w:rsid w:val="00BC65EE"/>
    <w:rsid w:val="00BC6C37"/>
    <w:rsid w:val="00BC6D15"/>
    <w:rsid w:val="00BC7011"/>
    <w:rsid w:val="00BC7C9B"/>
    <w:rsid w:val="00BD0C0B"/>
    <w:rsid w:val="00BD0D07"/>
    <w:rsid w:val="00BD13AB"/>
    <w:rsid w:val="00BD41E7"/>
    <w:rsid w:val="00BD48DD"/>
    <w:rsid w:val="00BD4DD5"/>
    <w:rsid w:val="00BD63DF"/>
    <w:rsid w:val="00BD65FB"/>
    <w:rsid w:val="00BD6C40"/>
    <w:rsid w:val="00BD76E0"/>
    <w:rsid w:val="00BE0163"/>
    <w:rsid w:val="00BE07E5"/>
    <w:rsid w:val="00BE10B2"/>
    <w:rsid w:val="00BE11C5"/>
    <w:rsid w:val="00BE1E7E"/>
    <w:rsid w:val="00BE2227"/>
    <w:rsid w:val="00BE355B"/>
    <w:rsid w:val="00BE4010"/>
    <w:rsid w:val="00BE4B48"/>
    <w:rsid w:val="00BE4EF2"/>
    <w:rsid w:val="00BE50E9"/>
    <w:rsid w:val="00BE7B24"/>
    <w:rsid w:val="00BF1185"/>
    <w:rsid w:val="00BF18EF"/>
    <w:rsid w:val="00BF201A"/>
    <w:rsid w:val="00BF25FB"/>
    <w:rsid w:val="00BF2EA3"/>
    <w:rsid w:val="00BF338F"/>
    <w:rsid w:val="00BF33CB"/>
    <w:rsid w:val="00BF3D4B"/>
    <w:rsid w:val="00BF4453"/>
    <w:rsid w:val="00BF51CF"/>
    <w:rsid w:val="00BF58E4"/>
    <w:rsid w:val="00BF591D"/>
    <w:rsid w:val="00BF5BDE"/>
    <w:rsid w:val="00BF5D7C"/>
    <w:rsid w:val="00BF5E0F"/>
    <w:rsid w:val="00BF5EC9"/>
    <w:rsid w:val="00BF5ECC"/>
    <w:rsid w:val="00BF6C0C"/>
    <w:rsid w:val="00BF6D83"/>
    <w:rsid w:val="00BF6E9E"/>
    <w:rsid w:val="00BF75C0"/>
    <w:rsid w:val="00BF7985"/>
    <w:rsid w:val="00BF79B0"/>
    <w:rsid w:val="00BF7CC4"/>
    <w:rsid w:val="00C0092B"/>
    <w:rsid w:val="00C01007"/>
    <w:rsid w:val="00C014ED"/>
    <w:rsid w:val="00C016EA"/>
    <w:rsid w:val="00C01A0F"/>
    <w:rsid w:val="00C02934"/>
    <w:rsid w:val="00C0295B"/>
    <w:rsid w:val="00C0351C"/>
    <w:rsid w:val="00C036AB"/>
    <w:rsid w:val="00C038AD"/>
    <w:rsid w:val="00C03F5D"/>
    <w:rsid w:val="00C05379"/>
    <w:rsid w:val="00C06350"/>
    <w:rsid w:val="00C068F1"/>
    <w:rsid w:val="00C07A5C"/>
    <w:rsid w:val="00C10D66"/>
    <w:rsid w:val="00C1119B"/>
    <w:rsid w:val="00C11EF6"/>
    <w:rsid w:val="00C12091"/>
    <w:rsid w:val="00C121EF"/>
    <w:rsid w:val="00C12A3F"/>
    <w:rsid w:val="00C12C99"/>
    <w:rsid w:val="00C12CFA"/>
    <w:rsid w:val="00C13620"/>
    <w:rsid w:val="00C140B5"/>
    <w:rsid w:val="00C14300"/>
    <w:rsid w:val="00C145DF"/>
    <w:rsid w:val="00C14777"/>
    <w:rsid w:val="00C14C21"/>
    <w:rsid w:val="00C17EB3"/>
    <w:rsid w:val="00C2215E"/>
    <w:rsid w:val="00C231A3"/>
    <w:rsid w:val="00C2348B"/>
    <w:rsid w:val="00C23A3B"/>
    <w:rsid w:val="00C23CFD"/>
    <w:rsid w:val="00C23EC0"/>
    <w:rsid w:val="00C23F96"/>
    <w:rsid w:val="00C248CA"/>
    <w:rsid w:val="00C25268"/>
    <w:rsid w:val="00C256AC"/>
    <w:rsid w:val="00C257DB"/>
    <w:rsid w:val="00C263A3"/>
    <w:rsid w:val="00C26718"/>
    <w:rsid w:val="00C27250"/>
    <w:rsid w:val="00C30026"/>
    <w:rsid w:val="00C30037"/>
    <w:rsid w:val="00C305E9"/>
    <w:rsid w:val="00C30988"/>
    <w:rsid w:val="00C31124"/>
    <w:rsid w:val="00C329DB"/>
    <w:rsid w:val="00C32E38"/>
    <w:rsid w:val="00C3342A"/>
    <w:rsid w:val="00C3350E"/>
    <w:rsid w:val="00C34F81"/>
    <w:rsid w:val="00C35657"/>
    <w:rsid w:val="00C36AB6"/>
    <w:rsid w:val="00C40377"/>
    <w:rsid w:val="00C4061F"/>
    <w:rsid w:val="00C40F2A"/>
    <w:rsid w:val="00C4113C"/>
    <w:rsid w:val="00C41B0D"/>
    <w:rsid w:val="00C4211E"/>
    <w:rsid w:val="00C42311"/>
    <w:rsid w:val="00C42315"/>
    <w:rsid w:val="00C42552"/>
    <w:rsid w:val="00C4380F"/>
    <w:rsid w:val="00C439AA"/>
    <w:rsid w:val="00C44916"/>
    <w:rsid w:val="00C44F0F"/>
    <w:rsid w:val="00C456C8"/>
    <w:rsid w:val="00C46753"/>
    <w:rsid w:val="00C4690E"/>
    <w:rsid w:val="00C46A57"/>
    <w:rsid w:val="00C4711D"/>
    <w:rsid w:val="00C50363"/>
    <w:rsid w:val="00C51235"/>
    <w:rsid w:val="00C531AF"/>
    <w:rsid w:val="00C54A40"/>
    <w:rsid w:val="00C54AEA"/>
    <w:rsid w:val="00C55842"/>
    <w:rsid w:val="00C55B8C"/>
    <w:rsid w:val="00C56DB8"/>
    <w:rsid w:val="00C56EAB"/>
    <w:rsid w:val="00C57143"/>
    <w:rsid w:val="00C57F80"/>
    <w:rsid w:val="00C60C17"/>
    <w:rsid w:val="00C621CD"/>
    <w:rsid w:val="00C639DB"/>
    <w:rsid w:val="00C640BD"/>
    <w:rsid w:val="00C6635B"/>
    <w:rsid w:val="00C6663A"/>
    <w:rsid w:val="00C669E4"/>
    <w:rsid w:val="00C66C63"/>
    <w:rsid w:val="00C66C8A"/>
    <w:rsid w:val="00C67396"/>
    <w:rsid w:val="00C6758C"/>
    <w:rsid w:val="00C707A6"/>
    <w:rsid w:val="00C7150B"/>
    <w:rsid w:val="00C71AF1"/>
    <w:rsid w:val="00C720CB"/>
    <w:rsid w:val="00C7450A"/>
    <w:rsid w:val="00C74883"/>
    <w:rsid w:val="00C752AC"/>
    <w:rsid w:val="00C759BC"/>
    <w:rsid w:val="00C75E4C"/>
    <w:rsid w:val="00C7624A"/>
    <w:rsid w:val="00C768D1"/>
    <w:rsid w:val="00C76C78"/>
    <w:rsid w:val="00C77B7E"/>
    <w:rsid w:val="00C77BA9"/>
    <w:rsid w:val="00C8045B"/>
    <w:rsid w:val="00C81C68"/>
    <w:rsid w:val="00C82041"/>
    <w:rsid w:val="00C82605"/>
    <w:rsid w:val="00C82966"/>
    <w:rsid w:val="00C847C0"/>
    <w:rsid w:val="00C84DEF"/>
    <w:rsid w:val="00C85CB1"/>
    <w:rsid w:val="00C86C0D"/>
    <w:rsid w:val="00C86CE6"/>
    <w:rsid w:val="00C90168"/>
    <w:rsid w:val="00C90728"/>
    <w:rsid w:val="00C91224"/>
    <w:rsid w:val="00C92503"/>
    <w:rsid w:val="00C92E5C"/>
    <w:rsid w:val="00C9506C"/>
    <w:rsid w:val="00C950D4"/>
    <w:rsid w:val="00C952D5"/>
    <w:rsid w:val="00C955B4"/>
    <w:rsid w:val="00C956A0"/>
    <w:rsid w:val="00C9647C"/>
    <w:rsid w:val="00C96927"/>
    <w:rsid w:val="00CA01C4"/>
    <w:rsid w:val="00CA0442"/>
    <w:rsid w:val="00CA0621"/>
    <w:rsid w:val="00CA07F6"/>
    <w:rsid w:val="00CA16A2"/>
    <w:rsid w:val="00CA1DD9"/>
    <w:rsid w:val="00CA207B"/>
    <w:rsid w:val="00CA2249"/>
    <w:rsid w:val="00CA24CB"/>
    <w:rsid w:val="00CA3D0D"/>
    <w:rsid w:val="00CA54AA"/>
    <w:rsid w:val="00CA5B46"/>
    <w:rsid w:val="00CA5CFF"/>
    <w:rsid w:val="00CA6B36"/>
    <w:rsid w:val="00CA6B5E"/>
    <w:rsid w:val="00CA6C7E"/>
    <w:rsid w:val="00CA6CAE"/>
    <w:rsid w:val="00CA73FC"/>
    <w:rsid w:val="00CB1005"/>
    <w:rsid w:val="00CB13B8"/>
    <w:rsid w:val="00CB1A2B"/>
    <w:rsid w:val="00CB1B19"/>
    <w:rsid w:val="00CB1EEC"/>
    <w:rsid w:val="00CB4163"/>
    <w:rsid w:val="00CB53C5"/>
    <w:rsid w:val="00CB5F37"/>
    <w:rsid w:val="00CB6056"/>
    <w:rsid w:val="00CC089A"/>
    <w:rsid w:val="00CC1471"/>
    <w:rsid w:val="00CC20BD"/>
    <w:rsid w:val="00CC2316"/>
    <w:rsid w:val="00CC395E"/>
    <w:rsid w:val="00CC494A"/>
    <w:rsid w:val="00CC5851"/>
    <w:rsid w:val="00CC59A1"/>
    <w:rsid w:val="00CC614B"/>
    <w:rsid w:val="00CC627B"/>
    <w:rsid w:val="00CC6CF9"/>
    <w:rsid w:val="00CC79FC"/>
    <w:rsid w:val="00CC7B9B"/>
    <w:rsid w:val="00CD13A5"/>
    <w:rsid w:val="00CD1773"/>
    <w:rsid w:val="00CD1A9A"/>
    <w:rsid w:val="00CD2FF6"/>
    <w:rsid w:val="00CD6416"/>
    <w:rsid w:val="00CD7050"/>
    <w:rsid w:val="00CD7060"/>
    <w:rsid w:val="00CD70A9"/>
    <w:rsid w:val="00CE13FA"/>
    <w:rsid w:val="00CE2694"/>
    <w:rsid w:val="00CE29CE"/>
    <w:rsid w:val="00CE3824"/>
    <w:rsid w:val="00CE411E"/>
    <w:rsid w:val="00CE4789"/>
    <w:rsid w:val="00CE4AA7"/>
    <w:rsid w:val="00CE5098"/>
    <w:rsid w:val="00CE520B"/>
    <w:rsid w:val="00CE6C61"/>
    <w:rsid w:val="00CE77F6"/>
    <w:rsid w:val="00CE7C68"/>
    <w:rsid w:val="00CF1114"/>
    <w:rsid w:val="00CF248A"/>
    <w:rsid w:val="00CF337F"/>
    <w:rsid w:val="00CF3FAF"/>
    <w:rsid w:val="00CF476C"/>
    <w:rsid w:val="00CF4BBF"/>
    <w:rsid w:val="00CF4CF0"/>
    <w:rsid w:val="00CF4E57"/>
    <w:rsid w:val="00CF5105"/>
    <w:rsid w:val="00CF5E01"/>
    <w:rsid w:val="00CF6CB7"/>
    <w:rsid w:val="00CF70A3"/>
    <w:rsid w:val="00CF7312"/>
    <w:rsid w:val="00D00AEA"/>
    <w:rsid w:val="00D02198"/>
    <w:rsid w:val="00D02516"/>
    <w:rsid w:val="00D02E54"/>
    <w:rsid w:val="00D030BA"/>
    <w:rsid w:val="00D03C6C"/>
    <w:rsid w:val="00D03F9B"/>
    <w:rsid w:val="00D042BD"/>
    <w:rsid w:val="00D05ADA"/>
    <w:rsid w:val="00D073E5"/>
    <w:rsid w:val="00D074D8"/>
    <w:rsid w:val="00D07B89"/>
    <w:rsid w:val="00D1000C"/>
    <w:rsid w:val="00D108AB"/>
    <w:rsid w:val="00D10912"/>
    <w:rsid w:val="00D10DE5"/>
    <w:rsid w:val="00D1126A"/>
    <w:rsid w:val="00D11D14"/>
    <w:rsid w:val="00D120A1"/>
    <w:rsid w:val="00D12418"/>
    <w:rsid w:val="00D12548"/>
    <w:rsid w:val="00D126C6"/>
    <w:rsid w:val="00D12956"/>
    <w:rsid w:val="00D12F44"/>
    <w:rsid w:val="00D139A1"/>
    <w:rsid w:val="00D16096"/>
    <w:rsid w:val="00D163C8"/>
    <w:rsid w:val="00D16AFA"/>
    <w:rsid w:val="00D16E99"/>
    <w:rsid w:val="00D1706F"/>
    <w:rsid w:val="00D2040D"/>
    <w:rsid w:val="00D21631"/>
    <w:rsid w:val="00D2182C"/>
    <w:rsid w:val="00D21D18"/>
    <w:rsid w:val="00D22E06"/>
    <w:rsid w:val="00D23BAC"/>
    <w:rsid w:val="00D2454F"/>
    <w:rsid w:val="00D247C0"/>
    <w:rsid w:val="00D256C4"/>
    <w:rsid w:val="00D25A92"/>
    <w:rsid w:val="00D25D7A"/>
    <w:rsid w:val="00D263AC"/>
    <w:rsid w:val="00D26403"/>
    <w:rsid w:val="00D26DFC"/>
    <w:rsid w:val="00D272E5"/>
    <w:rsid w:val="00D3007A"/>
    <w:rsid w:val="00D308D1"/>
    <w:rsid w:val="00D31290"/>
    <w:rsid w:val="00D31529"/>
    <w:rsid w:val="00D33972"/>
    <w:rsid w:val="00D33B05"/>
    <w:rsid w:val="00D34518"/>
    <w:rsid w:val="00D35562"/>
    <w:rsid w:val="00D36013"/>
    <w:rsid w:val="00D36137"/>
    <w:rsid w:val="00D36ADA"/>
    <w:rsid w:val="00D3786B"/>
    <w:rsid w:val="00D37911"/>
    <w:rsid w:val="00D40CF5"/>
    <w:rsid w:val="00D41319"/>
    <w:rsid w:val="00D417FE"/>
    <w:rsid w:val="00D41CC1"/>
    <w:rsid w:val="00D41D28"/>
    <w:rsid w:val="00D43277"/>
    <w:rsid w:val="00D434A8"/>
    <w:rsid w:val="00D43EAB"/>
    <w:rsid w:val="00D45F83"/>
    <w:rsid w:val="00D46229"/>
    <w:rsid w:val="00D4627A"/>
    <w:rsid w:val="00D4680A"/>
    <w:rsid w:val="00D479C1"/>
    <w:rsid w:val="00D50BDF"/>
    <w:rsid w:val="00D5112B"/>
    <w:rsid w:val="00D52BF2"/>
    <w:rsid w:val="00D52C83"/>
    <w:rsid w:val="00D53180"/>
    <w:rsid w:val="00D53510"/>
    <w:rsid w:val="00D5478A"/>
    <w:rsid w:val="00D54816"/>
    <w:rsid w:val="00D5488D"/>
    <w:rsid w:val="00D54CD4"/>
    <w:rsid w:val="00D54ED4"/>
    <w:rsid w:val="00D55AD2"/>
    <w:rsid w:val="00D57291"/>
    <w:rsid w:val="00D6377A"/>
    <w:rsid w:val="00D638FD"/>
    <w:rsid w:val="00D6534C"/>
    <w:rsid w:val="00D65D93"/>
    <w:rsid w:val="00D66148"/>
    <w:rsid w:val="00D66E67"/>
    <w:rsid w:val="00D67321"/>
    <w:rsid w:val="00D67A4C"/>
    <w:rsid w:val="00D708D1"/>
    <w:rsid w:val="00D709E6"/>
    <w:rsid w:val="00D711E9"/>
    <w:rsid w:val="00D713BB"/>
    <w:rsid w:val="00D7195E"/>
    <w:rsid w:val="00D71BBC"/>
    <w:rsid w:val="00D73217"/>
    <w:rsid w:val="00D73B11"/>
    <w:rsid w:val="00D73FFA"/>
    <w:rsid w:val="00D74F98"/>
    <w:rsid w:val="00D75CB3"/>
    <w:rsid w:val="00D75F0B"/>
    <w:rsid w:val="00D768D1"/>
    <w:rsid w:val="00D76A0D"/>
    <w:rsid w:val="00D76B2A"/>
    <w:rsid w:val="00D76BAE"/>
    <w:rsid w:val="00D771C1"/>
    <w:rsid w:val="00D771ED"/>
    <w:rsid w:val="00D77C98"/>
    <w:rsid w:val="00D77ECC"/>
    <w:rsid w:val="00D80C54"/>
    <w:rsid w:val="00D81183"/>
    <w:rsid w:val="00D817A1"/>
    <w:rsid w:val="00D819BE"/>
    <w:rsid w:val="00D81C25"/>
    <w:rsid w:val="00D81DB8"/>
    <w:rsid w:val="00D8394F"/>
    <w:rsid w:val="00D83EA7"/>
    <w:rsid w:val="00D84726"/>
    <w:rsid w:val="00D856B2"/>
    <w:rsid w:val="00D856EB"/>
    <w:rsid w:val="00D857EE"/>
    <w:rsid w:val="00D87533"/>
    <w:rsid w:val="00D90132"/>
    <w:rsid w:val="00D9034A"/>
    <w:rsid w:val="00D90712"/>
    <w:rsid w:val="00D9196C"/>
    <w:rsid w:val="00D9211A"/>
    <w:rsid w:val="00D94027"/>
    <w:rsid w:val="00D94D3D"/>
    <w:rsid w:val="00D94EBE"/>
    <w:rsid w:val="00D95190"/>
    <w:rsid w:val="00D95792"/>
    <w:rsid w:val="00D95AF0"/>
    <w:rsid w:val="00D96122"/>
    <w:rsid w:val="00D96193"/>
    <w:rsid w:val="00D96571"/>
    <w:rsid w:val="00D96C6E"/>
    <w:rsid w:val="00D9772B"/>
    <w:rsid w:val="00D977E3"/>
    <w:rsid w:val="00D97BAB"/>
    <w:rsid w:val="00D97DC8"/>
    <w:rsid w:val="00DA0321"/>
    <w:rsid w:val="00DA0444"/>
    <w:rsid w:val="00DA1E53"/>
    <w:rsid w:val="00DA2667"/>
    <w:rsid w:val="00DA2A5D"/>
    <w:rsid w:val="00DA2B44"/>
    <w:rsid w:val="00DA2D2A"/>
    <w:rsid w:val="00DA303C"/>
    <w:rsid w:val="00DA37BC"/>
    <w:rsid w:val="00DA4A3B"/>
    <w:rsid w:val="00DA4F32"/>
    <w:rsid w:val="00DA5EE8"/>
    <w:rsid w:val="00DA6CFF"/>
    <w:rsid w:val="00DA753F"/>
    <w:rsid w:val="00DA7625"/>
    <w:rsid w:val="00DA79A9"/>
    <w:rsid w:val="00DA7A55"/>
    <w:rsid w:val="00DA7EDC"/>
    <w:rsid w:val="00DB00A6"/>
    <w:rsid w:val="00DB29B3"/>
    <w:rsid w:val="00DB2F8D"/>
    <w:rsid w:val="00DB304A"/>
    <w:rsid w:val="00DB389F"/>
    <w:rsid w:val="00DB3AF0"/>
    <w:rsid w:val="00DB3F86"/>
    <w:rsid w:val="00DB4920"/>
    <w:rsid w:val="00DB4A0A"/>
    <w:rsid w:val="00DB5D40"/>
    <w:rsid w:val="00DB7E60"/>
    <w:rsid w:val="00DC069F"/>
    <w:rsid w:val="00DC1AE4"/>
    <w:rsid w:val="00DC2CB6"/>
    <w:rsid w:val="00DC2EC5"/>
    <w:rsid w:val="00DC6012"/>
    <w:rsid w:val="00DC75AA"/>
    <w:rsid w:val="00DC779F"/>
    <w:rsid w:val="00DD0732"/>
    <w:rsid w:val="00DD248B"/>
    <w:rsid w:val="00DD2F95"/>
    <w:rsid w:val="00DD3181"/>
    <w:rsid w:val="00DD3320"/>
    <w:rsid w:val="00DD375A"/>
    <w:rsid w:val="00DD3D94"/>
    <w:rsid w:val="00DD488A"/>
    <w:rsid w:val="00DD545C"/>
    <w:rsid w:val="00DD62EB"/>
    <w:rsid w:val="00DD7DC6"/>
    <w:rsid w:val="00DE2149"/>
    <w:rsid w:val="00DE2277"/>
    <w:rsid w:val="00DE2854"/>
    <w:rsid w:val="00DE29C2"/>
    <w:rsid w:val="00DE326A"/>
    <w:rsid w:val="00DE3570"/>
    <w:rsid w:val="00DE52BF"/>
    <w:rsid w:val="00DE5435"/>
    <w:rsid w:val="00DE628D"/>
    <w:rsid w:val="00DE79BA"/>
    <w:rsid w:val="00DE7CBD"/>
    <w:rsid w:val="00DE7D00"/>
    <w:rsid w:val="00DF0021"/>
    <w:rsid w:val="00DF0226"/>
    <w:rsid w:val="00DF09E2"/>
    <w:rsid w:val="00DF1662"/>
    <w:rsid w:val="00DF17EF"/>
    <w:rsid w:val="00DF3165"/>
    <w:rsid w:val="00DF371E"/>
    <w:rsid w:val="00DF39DA"/>
    <w:rsid w:val="00DF4B06"/>
    <w:rsid w:val="00DF4C16"/>
    <w:rsid w:val="00DF6407"/>
    <w:rsid w:val="00DF6561"/>
    <w:rsid w:val="00DF6613"/>
    <w:rsid w:val="00DF7557"/>
    <w:rsid w:val="00E00239"/>
    <w:rsid w:val="00E002D6"/>
    <w:rsid w:val="00E00703"/>
    <w:rsid w:val="00E02716"/>
    <w:rsid w:val="00E02A70"/>
    <w:rsid w:val="00E03154"/>
    <w:rsid w:val="00E03224"/>
    <w:rsid w:val="00E039D5"/>
    <w:rsid w:val="00E03E4A"/>
    <w:rsid w:val="00E047E5"/>
    <w:rsid w:val="00E04928"/>
    <w:rsid w:val="00E051E7"/>
    <w:rsid w:val="00E052B7"/>
    <w:rsid w:val="00E062A4"/>
    <w:rsid w:val="00E06BA3"/>
    <w:rsid w:val="00E0784E"/>
    <w:rsid w:val="00E10C58"/>
    <w:rsid w:val="00E10E99"/>
    <w:rsid w:val="00E1132C"/>
    <w:rsid w:val="00E1138F"/>
    <w:rsid w:val="00E11999"/>
    <w:rsid w:val="00E1232F"/>
    <w:rsid w:val="00E12D3F"/>
    <w:rsid w:val="00E1334F"/>
    <w:rsid w:val="00E1356C"/>
    <w:rsid w:val="00E13620"/>
    <w:rsid w:val="00E13D40"/>
    <w:rsid w:val="00E144AA"/>
    <w:rsid w:val="00E149A7"/>
    <w:rsid w:val="00E14A82"/>
    <w:rsid w:val="00E14F0D"/>
    <w:rsid w:val="00E150E0"/>
    <w:rsid w:val="00E15499"/>
    <w:rsid w:val="00E15B0E"/>
    <w:rsid w:val="00E15F79"/>
    <w:rsid w:val="00E16F5E"/>
    <w:rsid w:val="00E1736D"/>
    <w:rsid w:val="00E20324"/>
    <w:rsid w:val="00E20A1E"/>
    <w:rsid w:val="00E2192C"/>
    <w:rsid w:val="00E219D2"/>
    <w:rsid w:val="00E21F5D"/>
    <w:rsid w:val="00E22300"/>
    <w:rsid w:val="00E22E3A"/>
    <w:rsid w:val="00E239C7"/>
    <w:rsid w:val="00E24628"/>
    <w:rsid w:val="00E25ECB"/>
    <w:rsid w:val="00E25FB6"/>
    <w:rsid w:val="00E26A3B"/>
    <w:rsid w:val="00E272C9"/>
    <w:rsid w:val="00E27339"/>
    <w:rsid w:val="00E27553"/>
    <w:rsid w:val="00E305BA"/>
    <w:rsid w:val="00E30654"/>
    <w:rsid w:val="00E30A5D"/>
    <w:rsid w:val="00E30BA8"/>
    <w:rsid w:val="00E30E61"/>
    <w:rsid w:val="00E31C05"/>
    <w:rsid w:val="00E31CF9"/>
    <w:rsid w:val="00E32778"/>
    <w:rsid w:val="00E33600"/>
    <w:rsid w:val="00E33C22"/>
    <w:rsid w:val="00E33F7B"/>
    <w:rsid w:val="00E3415C"/>
    <w:rsid w:val="00E3428C"/>
    <w:rsid w:val="00E35151"/>
    <w:rsid w:val="00E37226"/>
    <w:rsid w:val="00E3735D"/>
    <w:rsid w:val="00E377BD"/>
    <w:rsid w:val="00E41301"/>
    <w:rsid w:val="00E41560"/>
    <w:rsid w:val="00E416CA"/>
    <w:rsid w:val="00E419B8"/>
    <w:rsid w:val="00E421FB"/>
    <w:rsid w:val="00E425A2"/>
    <w:rsid w:val="00E426D1"/>
    <w:rsid w:val="00E42ABC"/>
    <w:rsid w:val="00E43BC9"/>
    <w:rsid w:val="00E43D4D"/>
    <w:rsid w:val="00E43FF6"/>
    <w:rsid w:val="00E44151"/>
    <w:rsid w:val="00E44508"/>
    <w:rsid w:val="00E44980"/>
    <w:rsid w:val="00E44CE1"/>
    <w:rsid w:val="00E44D7D"/>
    <w:rsid w:val="00E459A1"/>
    <w:rsid w:val="00E46DD1"/>
    <w:rsid w:val="00E47B62"/>
    <w:rsid w:val="00E47C4C"/>
    <w:rsid w:val="00E50400"/>
    <w:rsid w:val="00E5062E"/>
    <w:rsid w:val="00E506BB"/>
    <w:rsid w:val="00E50CC7"/>
    <w:rsid w:val="00E5247D"/>
    <w:rsid w:val="00E52D03"/>
    <w:rsid w:val="00E52D70"/>
    <w:rsid w:val="00E534E9"/>
    <w:rsid w:val="00E53B66"/>
    <w:rsid w:val="00E54064"/>
    <w:rsid w:val="00E541AE"/>
    <w:rsid w:val="00E5437D"/>
    <w:rsid w:val="00E54CB2"/>
    <w:rsid w:val="00E5512B"/>
    <w:rsid w:val="00E55170"/>
    <w:rsid w:val="00E55284"/>
    <w:rsid w:val="00E56EF1"/>
    <w:rsid w:val="00E56F92"/>
    <w:rsid w:val="00E577D5"/>
    <w:rsid w:val="00E57BB4"/>
    <w:rsid w:val="00E60324"/>
    <w:rsid w:val="00E6062E"/>
    <w:rsid w:val="00E60C42"/>
    <w:rsid w:val="00E612F7"/>
    <w:rsid w:val="00E644E0"/>
    <w:rsid w:val="00E65F49"/>
    <w:rsid w:val="00E66396"/>
    <w:rsid w:val="00E6655E"/>
    <w:rsid w:val="00E66705"/>
    <w:rsid w:val="00E66D6D"/>
    <w:rsid w:val="00E66F2F"/>
    <w:rsid w:val="00E67D63"/>
    <w:rsid w:val="00E67DD6"/>
    <w:rsid w:val="00E701CE"/>
    <w:rsid w:val="00E70392"/>
    <w:rsid w:val="00E70A39"/>
    <w:rsid w:val="00E7159A"/>
    <w:rsid w:val="00E7160D"/>
    <w:rsid w:val="00E71846"/>
    <w:rsid w:val="00E71EF9"/>
    <w:rsid w:val="00E727BF"/>
    <w:rsid w:val="00E72E23"/>
    <w:rsid w:val="00E73B90"/>
    <w:rsid w:val="00E74F03"/>
    <w:rsid w:val="00E76C55"/>
    <w:rsid w:val="00E8003A"/>
    <w:rsid w:val="00E812D4"/>
    <w:rsid w:val="00E825C1"/>
    <w:rsid w:val="00E82641"/>
    <w:rsid w:val="00E83C92"/>
    <w:rsid w:val="00E842B3"/>
    <w:rsid w:val="00E844CE"/>
    <w:rsid w:val="00E86737"/>
    <w:rsid w:val="00E86B9B"/>
    <w:rsid w:val="00E86BD9"/>
    <w:rsid w:val="00E902BB"/>
    <w:rsid w:val="00E90E29"/>
    <w:rsid w:val="00E91CF4"/>
    <w:rsid w:val="00E9227E"/>
    <w:rsid w:val="00E92412"/>
    <w:rsid w:val="00E92478"/>
    <w:rsid w:val="00E92F68"/>
    <w:rsid w:val="00E932E0"/>
    <w:rsid w:val="00E93A90"/>
    <w:rsid w:val="00E94720"/>
    <w:rsid w:val="00E94D92"/>
    <w:rsid w:val="00E96BBC"/>
    <w:rsid w:val="00E97A25"/>
    <w:rsid w:val="00E97DBE"/>
    <w:rsid w:val="00EA1BE6"/>
    <w:rsid w:val="00EA229A"/>
    <w:rsid w:val="00EA2DC7"/>
    <w:rsid w:val="00EA3492"/>
    <w:rsid w:val="00EA442A"/>
    <w:rsid w:val="00EA45B3"/>
    <w:rsid w:val="00EA4979"/>
    <w:rsid w:val="00EA5402"/>
    <w:rsid w:val="00EA5950"/>
    <w:rsid w:val="00EA5BD7"/>
    <w:rsid w:val="00EA5EB4"/>
    <w:rsid w:val="00EA64A4"/>
    <w:rsid w:val="00EA660C"/>
    <w:rsid w:val="00EA6CF6"/>
    <w:rsid w:val="00EA7377"/>
    <w:rsid w:val="00EA79DA"/>
    <w:rsid w:val="00EA7B24"/>
    <w:rsid w:val="00EA7F22"/>
    <w:rsid w:val="00EB16A0"/>
    <w:rsid w:val="00EB2129"/>
    <w:rsid w:val="00EB2266"/>
    <w:rsid w:val="00EB2BC1"/>
    <w:rsid w:val="00EB3079"/>
    <w:rsid w:val="00EB30EC"/>
    <w:rsid w:val="00EB3CAF"/>
    <w:rsid w:val="00EB3EC0"/>
    <w:rsid w:val="00EB5163"/>
    <w:rsid w:val="00EB6FE4"/>
    <w:rsid w:val="00EB79B7"/>
    <w:rsid w:val="00EC01C7"/>
    <w:rsid w:val="00EC0404"/>
    <w:rsid w:val="00EC0C90"/>
    <w:rsid w:val="00EC21B1"/>
    <w:rsid w:val="00EC2B01"/>
    <w:rsid w:val="00EC32E3"/>
    <w:rsid w:val="00EC3BB5"/>
    <w:rsid w:val="00EC4F8F"/>
    <w:rsid w:val="00EC5838"/>
    <w:rsid w:val="00EC5E60"/>
    <w:rsid w:val="00EC7043"/>
    <w:rsid w:val="00EC76B4"/>
    <w:rsid w:val="00EC7935"/>
    <w:rsid w:val="00EC7B7E"/>
    <w:rsid w:val="00EC7C11"/>
    <w:rsid w:val="00ED0082"/>
    <w:rsid w:val="00ED0447"/>
    <w:rsid w:val="00ED07EC"/>
    <w:rsid w:val="00ED0855"/>
    <w:rsid w:val="00ED0870"/>
    <w:rsid w:val="00ED108C"/>
    <w:rsid w:val="00ED14DC"/>
    <w:rsid w:val="00ED2920"/>
    <w:rsid w:val="00ED3627"/>
    <w:rsid w:val="00ED3B85"/>
    <w:rsid w:val="00ED47E6"/>
    <w:rsid w:val="00ED4D0A"/>
    <w:rsid w:val="00ED4D3D"/>
    <w:rsid w:val="00ED5D1C"/>
    <w:rsid w:val="00ED6B63"/>
    <w:rsid w:val="00ED6C3B"/>
    <w:rsid w:val="00ED7861"/>
    <w:rsid w:val="00EE020A"/>
    <w:rsid w:val="00EE04E9"/>
    <w:rsid w:val="00EE1FA3"/>
    <w:rsid w:val="00EE28A4"/>
    <w:rsid w:val="00EE2B7A"/>
    <w:rsid w:val="00EE37B8"/>
    <w:rsid w:val="00EE3968"/>
    <w:rsid w:val="00EE403C"/>
    <w:rsid w:val="00EE4DF3"/>
    <w:rsid w:val="00EE573D"/>
    <w:rsid w:val="00EE663F"/>
    <w:rsid w:val="00EE7662"/>
    <w:rsid w:val="00EE78A6"/>
    <w:rsid w:val="00EF089D"/>
    <w:rsid w:val="00EF0EC7"/>
    <w:rsid w:val="00EF1208"/>
    <w:rsid w:val="00EF2BA0"/>
    <w:rsid w:val="00EF2F36"/>
    <w:rsid w:val="00EF6D0B"/>
    <w:rsid w:val="00F00265"/>
    <w:rsid w:val="00F008C1"/>
    <w:rsid w:val="00F013AD"/>
    <w:rsid w:val="00F0186C"/>
    <w:rsid w:val="00F024CC"/>
    <w:rsid w:val="00F02534"/>
    <w:rsid w:val="00F036A3"/>
    <w:rsid w:val="00F03F8E"/>
    <w:rsid w:val="00F05BBE"/>
    <w:rsid w:val="00F0618F"/>
    <w:rsid w:val="00F061E5"/>
    <w:rsid w:val="00F06D0B"/>
    <w:rsid w:val="00F0728A"/>
    <w:rsid w:val="00F07413"/>
    <w:rsid w:val="00F07551"/>
    <w:rsid w:val="00F075EB"/>
    <w:rsid w:val="00F07B49"/>
    <w:rsid w:val="00F1032C"/>
    <w:rsid w:val="00F10D1D"/>
    <w:rsid w:val="00F10FD5"/>
    <w:rsid w:val="00F11867"/>
    <w:rsid w:val="00F1186A"/>
    <w:rsid w:val="00F13BA3"/>
    <w:rsid w:val="00F13CC8"/>
    <w:rsid w:val="00F1402F"/>
    <w:rsid w:val="00F141CD"/>
    <w:rsid w:val="00F14F72"/>
    <w:rsid w:val="00F16293"/>
    <w:rsid w:val="00F16C3A"/>
    <w:rsid w:val="00F209F6"/>
    <w:rsid w:val="00F21601"/>
    <w:rsid w:val="00F2178B"/>
    <w:rsid w:val="00F2185C"/>
    <w:rsid w:val="00F22A4D"/>
    <w:rsid w:val="00F22BDD"/>
    <w:rsid w:val="00F2358E"/>
    <w:rsid w:val="00F23C75"/>
    <w:rsid w:val="00F24374"/>
    <w:rsid w:val="00F247AA"/>
    <w:rsid w:val="00F24861"/>
    <w:rsid w:val="00F24E57"/>
    <w:rsid w:val="00F25004"/>
    <w:rsid w:val="00F25BB9"/>
    <w:rsid w:val="00F2641D"/>
    <w:rsid w:val="00F2712A"/>
    <w:rsid w:val="00F2715F"/>
    <w:rsid w:val="00F27EE6"/>
    <w:rsid w:val="00F30232"/>
    <w:rsid w:val="00F30AC4"/>
    <w:rsid w:val="00F31071"/>
    <w:rsid w:val="00F31620"/>
    <w:rsid w:val="00F32903"/>
    <w:rsid w:val="00F333B3"/>
    <w:rsid w:val="00F33DC6"/>
    <w:rsid w:val="00F346B9"/>
    <w:rsid w:val="00F34C81"/>
    <w:rsid w:val="00F34FEC"/>
    <w:rsid w:val="00F35C9D"/>
    <w:rsid w:val="00F3654C"/>
    <w:rsid w:val="00F36ACF"/>
    <w:rsid w:val="00F36EC8"/>
    <w:rsid w:val="00F36EE7"/>
    <w:rsid w:val="00F37264"/>
    <w:rsid w:val="00F375F4"/>
    <w:rsid w:val="00F3794B"/>
    <w:rsid w:val="00F37D0C"/>
    <w:rsid w:val="00F4099A"/>
    <w:rsid w:val="00F40C71"/>
    <w:rsid w:val="00F40F12"/>
    <w:rsid w:val="00F419D0"/>
    <w:rsid w:val="00F41AE2"/>
    <w:rsid w:val="00F424BA"/>
    <w:rsid w:val="00F42C18"/>
    <w:rsid w:val="00F42FE2"/>
    <w:rsid w:val="00F43A41"/>
    <w:rsid w:val="00F4436D"/>
    <w:rsid w:val="00F44ADB"/>
    <w:rsid w:val="00F45993"/>
    <w:rsid w:val="00F4613D"/>
    <w:rsid w:val="00F4643B"/>
    <w:rsid w:val="00F464B6"/>
    <w:rsid w:val="00F4656E"/>
    <w:rsid w:val="00F4724F"/>
    <w:rsid w:val="00F4731D"/>
    <w:rsid w:val="00F50F86"/>
    <w:rsid w:val="00F51851"/>
    <w:rsid w:val="00F51BB9"/>
    <w:rsid w:val="00F51E39"/>
    <w:rsid w:val="00F520B3"/>
    <w:rsid w:val="00F5214B"/>
    <w:rsid w:val="00F527E3"/>
    <w:rsid w:val="00F5365E"/>
    <w:rsid w:val="00F537EE"/>
    <w:rsid w:val="00F543FA"/>
    <w:rsid w:val="00F5589D"/>
    <w:rsid w:val="00F56048"/>
    <w:rsid w:val="00F5660C"/>
    <w:rsid w:val="00F56656"/>
    <w:rsid w:val="00F578E1"/>
    <w:rsid w:val="00F603AB"/>
    <w:rsid w:val="00F61DBB"/>
    <w:rsid w:val="00F62E1C"/>
    <w:rsid w:val="00F63C25"/>
    <w:rsid w:val="00F63FE9"/>
    <w:rsid w:val="00F64A32"/>
    <w:rsid w:val="00F64D41"/>
    <w:rsid w:val="00F6520E"/>
    <w:rsid w:val="00F65FDF"/>
    <w:rsid w:val="00F666EB"/>
    <w:rsid w:val="00F67A12"/>
    <w:rsid w:val="00F67A43"/>
    <w:rsid w:val="00F702E6"/>
    <w:rsid w:val="00F7067F"/>
    <w:rsid w:val="00F70822"/>
    <w:rsid w:val="00F70AC4"/>
    <w:rsid w:val="00F720A6"/>
    <w:rsid w:val="00F726CD"/>
    <w:rsid w:val="00F72B49"/>
    <w:rsid w:val="00F730BF"/>
    <w:rsid w:val="00F7344F"/>
    <w:rsid w:val="00F73854"/>
    <w:rsid w:val="00F752FF"/>
    <w:rsid w:val="00F75C23"/>
    <w:rsid w:val="00F761A6"/>
    <w:rsid w:val="00F768CC"/>
    <w:rsid w:val="00F76E6E"/>
    <w:rsid w:val="00F76FB4"/>
    <w:rsid w:val="00F771F6"/>
    <w:rsid w:val="00F777FC"/>
    <w:rsid w:val="00F779AA"/>
    <w:rsid w:val="00F80C6E"/>
    <w:rsid w:val="00F80ED2"/>
    <w:rsid w:val="00F81072"/>
    <w:rsid w:val="00F81076"/>
    <w:rsid w:val="00F8185E"/>
    <w:rsid w:val="00F81AF3"/>
    <w:rsid w:val="00F82251"/>
    <w:rsid w:val="00F82397"/>
    <w:rsid w:val="00F8271C"/>
    <w:rsid w:val="00F83C44"/>
    <w:rsid w:val="00F83E0A"/>
    <w:rsid w:val="00F8441D"/>
    <w:rsid w:val="00F84531"/>
    <w:rsid w:val="00F846E0"/>
    <w:rsid w:val="00F848AD"/>
    <w:rsid w:val="00F85AA7"/>
    <w:rsid w:val="00F86490"/>
    <w:rsid w:val="00F8674F"/>
    <w:rsid w:val="00F86B44"/>
    <w:rsid w:val="00F871CF"/>
    <w:rsid w:val="00F872C5"/>
    <w:rsid w:val="00F87DF0"/>
    <w:rsid w:val="00F90066"/>
    <w:rsid w:val="00F9006C"/>
    <w:rsid w:val="00F90CEB"/>
    <w:rsid w:val="00F91101"/>
    <w:rsid w:val="00F91C11"/>
    <w:rsid w:val="00F91D74"/>
    <w:rsid w:val="00F92118"/>
    <w:rsid w:val="00F92DA7"/>
    <w:rsid w:val="00F92F1F"/>
    <w:rsid w:val="00F9309F"/>
    <w:rsid w:val="00F932A7"/>
    <w:rsid w:val="00F935BD"/>
    <w:rsid w:val="00F93F0D"/>
    <w:rsid w:val="00F944FF"/>
    <w:rsid w:val="00F94716"/>
    <w:rsid w:val="00F95169"/>
    <w:rsid w:val="00F95379"/>
    <w:rsid w:val="00F96005"/>
    <w:rsid w:val="00F9649D"/>
    <w:rsid w:val="00F96625"/>
    <w:rsid w:val="00F96670"/>
    <w:rsid w:val="00F96E74"/>
    <w:rsid w:val="00FA01BA"/>
    <w:rsid w:val="00FA03BD"/>
    <w:rsid w:val="00FA0820"/>
    <w:rsid w:val="00FA0CF6"/>
    <w:rsid w:val="00FA0F20"/>
    <w:rsid w:val="00FA1D1B"/>
    <w:rsid w:val="00FA2F35"/>
    <w:rsid w:val="00FA363C"/>
    <w:rsid w:val="00FA463B"/>
    <w:rsid w:val="00FA4814"/>
    <w:rsid w:val="00FA54FF"/>
    <w:rsid w:val="00FA59D0"/>
    <w:rsid w:val="00FA6285"/>
    <w:rsid w:val="00FA69B3"/>
    <w:rsid w:val="00FA726F"/>
    <w:rsid w:val="00FA7452"/>
    <w:rsid w:val="00FA7B79"/>
    <w:rsid w:val="00FA7C57"/>
    <w:rsid w:val="00FB082F"/>
    <w:rsid w:val="00FB18DC"/>
    <w:rsid w:val="00FB199E"/>
    <w:rsid w:val="00FB1B83"/>
    <w:rsid w:val="00FB20B3"/>
    <w:rsid w:val="00FB325F"/>
    <w:rsid w:val="00FB39AD"/>
    <w:rsid w:val="00FB3C60"/>
    <w:rsid w:val="00FB560C"/>
    <w:rsid w:val="00FB56C0"/>
    <w:rsid w:val="00FB5E34"/>
    <w:rsid w:val="00FB5F49"/>
    <w:rsid w:val="00FB6CEF"/>
    <w:rsid w:val="00FB75ED"/>
    <w:rsid w:val="00FC16AE"/>
    <w:rsid w:val="00FC1876"/>
    <w:rsid w:val="00FC1B55"/>
    <w:rsid w:val="00FC2A1B"/>
    <w:rsid w:val="00FC2C18"/>
    <w:rsid w:val="00FC3055"/>
    <w:rsid w:val="00FC32CF"/>
    <w:rsid w:val="00FC33FC"/>
    <w:rsid w:val="00FC41FE"/>
    <w:rsid w:val="00FC425D"/>
    <w:rsid w:val="00FC4425"/>
    <w:rsid w:val="00FC5F75"/>
    <w:rsid w:val="00FC6CD7"/>
    <w:rsid w:val="00FC6EF3"/>
    <w:rsid w:val="00FC7DB6"/>
    <w:rsid w:val="00FD0173"/>
    <w:rsid w:val="00FD07A6"/>
    <w:rsid w:val="00FD0B0E"/>
    <w:rsid w:val="00FD1A32"/>
    <w:rsid w:val="00FD3220"/>
    <w:rsid w:val="00FD4052"/>
    <w:rsid w:val="00FD496E"/>
    <w:rsid w:val="00FD548F"/>
    <w:rsid w:val="00FD57B9"/>
    <w:rsid w:val="00FD61C9"/>
    <w:rsid w:val="00FD756F"/>
    <w:rsid w:val="00FD76DE"/>
    <w:rsid w:val="00FE0634"/>
    <w:rsid w:val="00FE1295"/>
    <w:rsid w:val="00FE163D"/>
    <w:rsid w:val="00FE35D2"/>
    <w:rsid w:val="00FE3B1E"/>
    <w:rsid w:val="00FE443D"/>
    <w:rsid w:val="00FE4962"/>
    <w:rsid w:val="00FE4CC5"/>
    <w:rsid w:val="00FE5424"/>
    <w:rsid w:val="00FE6289"/>
    <w:rsid w:val="00FE694C"/>
    <w:rsid w:val="00FE76E2"/>
    <w:rsid w:val="00FF0D2E"/>
    <w:rsid w:val="00FF110E"/>
    <w:rsid w:val="00FF1C5F"/>
    <w:rsid w:val="00FF1F0C"/>
    <w:rsid w:val="00FF2443"/>
    <w:rsid w:val="00FF29A2"/>
    <w:rsid w:val="00FF3C2C"/>
    <w:rsid w:val="00FF409B"/>
    <w:rsid w:val="00FF40BD"/>
    <w:rsid w:val="00FF42AA"/>
    <w:rsid w:val="00FF4518"/>
    <w:rsid w:val="00FF4603"/>
    <w:rsid w:val="00FF6CA9"/>
    <w:rsid w:val="00FF6ED8"/>
    <w:rsid w:val="00FF722C"/>
    <w:rsid w:val="00FF7AD0"/>
    <w:rsid w:val="00FF7EA4"/>
    <w:rsid w:val="04AEE9EE"/>
    <w:rsid w:val="169B0323"/>
    <w:rsid w:val="189FAD22"/>
    <w:rsid w:val="204835D0"/>
    <w:rsid w:val="226B97E9"/>
    <w:rsid w:val="274D4572"/>
    <w:rsid w:val="28516A89"/>
    <w:rsid w:val="2925C8FB"/>
    <w:rsid w:val="2B1B52BC"/>
    <w:rsid w:val="3470DAB6"/>
    <w:rsid w:val="3B0EA70D"/>
    <w:rsid w:val="3B496362"/>
    <w:rsid w:val="3CCB9841"/>
    <w:rsid w:val="64A8E8FE"/>
    <w:rsid w:val="6E3E6F64"/>
    <w:rsid w:val="701104A7"/>
    <w:rsid w:val="736BA7C2"/>
    <w:rsid w:val="74BF6B19"/>
    <w:rsid w:val="754753F6"/>
    <w:rsid w:val="76147F94"/>
    <w:rsid w:val="770D1C6F"/>
    <w:rsid w:val="78A78733"/>
    <w:rsid w:val="7F3219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EBD155"/>
  <w15:docId w15:val="{D1B6B165-52AD-40C6-80F7-FED1B871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82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qFormat/>
    <w:rsid w:val="00AE2241"/>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E2241"/>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E2241"/>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AE2241"/>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E2241"/>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E2241"/>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E2241"/>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E2241"/>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E2241"/>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FB08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82F"/>
  </w:style>
  <w:style w:type="paragraph" w:customStyle="1" w:styleId="TableColumnHeading">
    <w:name w:val="Table Column Heading"/>
    <w:basedOn w:val="BodyText"/>
    <w:uiPriority w:val="7"/>
    <w:qFormat/>
    <w:rsid w:val="00AE2241"/>
    <w:pPr>
      <w:spacing w:before="60" w:after="60"/>
    </w:pPr>
    <w:rPr>
      <w:b/>
      <w:bCs/>
    </w:rPr>
  </w:style>
  <w:style w:type="paragraph" w:styleId="Footer">
    <w:name w:val="footer"/>
    <w:basedOn w:val="Normal"/>
    <w:link w:val="FooterChar"/>
    <w:uiPriority w:val="99"/>
    <w:unhideWhenUsed/>
    <w:rsid w:val="00B27F49"/>
    <w:pPr>
      <w:tabs>
        <w:tab w:val="center" w:pos="4513"/>
        <w:tab w:val="right" w:pos="9026"/>
      </w:tabs>
      <w:spacing w:after="0"/>
    </w:pPr>
  </w:style>
  <w:style w:type="character" w:customStyle="1" w:styleId="FooterChar">
    <w:name w:val="Footer Char"/>
    <w:basedOn w:val="DefaultParagraphFont"/>
    <w:link w:val="Footer"/>
    <w:uiPriority w:val="99"/>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E2241"/>
    <w:pPr>
      <w:jc w:val="right"/>
    </w:pPr>
  </w:style>
  <w:style w:type="paragraph" w:customStyle="1" w:styleId="PageTitle">
    <w:name w:val="Page Title"/>
    <w:basedOn w:val="Normal"/>
    <w:next w:val="BodyText"/>
    <w:uiPriority w:val="3"/>
    <w:qFormat/>
    <w:rsid w:val="00AE2241"/>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E2241"/>
    <w:pPr>
      <w:jc w:val="right"/>
    </w:pPr>
  </w:style>
  <w:style w:type="character" w:customStyle="1" w:styleId="Bold">
    <w:name w:val="Bold"/>
    <w:basedOn w:val="DefaultParagraphFont"/>
    <w:uiPriority w:val="2"/>
    <w:qFormat/>
    <w:rsid w:val="00AE2241"/>
    <w:rPr>
      <w:rFonts w:ascii="Poppins" w:hAnsi="Poppins"/>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AE2241"/>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E2241"/>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E2241"/>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nhideWhenUsed/>
    <w:rsid w:val="00AB5A91"/>
    <w:rPr>
      <w:sz w:val="16"/>
      <w:szCs w:val="16"/>
    </w:rPr>
  </w:style>
  <w:style w:type="paragraph" w:styleId="CommentText">
    <w:name w:val="annotation text"/>
    <w:basedOn w:val="Normal"/>
    <w:link w:val="CommentTextChar"/>
    <w:unhideWhenUsed/>
    <w:rsid w:val="00AB5A91"/>
  </w:style>
  <w:style w:type="character" w:customStyle="1" w:styleId="CommentTextChar">
    <w:name w:val="Comment Text Char"/>
    <w:basedOn w:val="DefaultParagraphFont"/>
    <w:link w:val="CommentText"/>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E2241"/>
    <w:rPr>
      <w:rFonts w:ascii="Poppins" w:hAnsi="Poppins"/>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E2241"/>
    <w:rPr>
      <w:rFonts w:ascii="Poppins" w:eastAsiaTheme="majorEastAsia" w:hAnsi="Poppins"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E2241"/>
    <w:rPr>
      <w:rFonts w:asciiTheme="majorHAnsi" w:eastAsiaTheme="majorEastAsia" w:hAnsiTheme="majorHAnsi" w:cstheme="majorBidi"/>
      <w:color w:val="2F0524" w:themeColor="accent1" w:themeShade="BF"/>
      <w:kern w:val="3"/>
      <w:sz w:val="22"/>
      <w:szCs w:val="22"/>
      <w:lang w:val="en-GB"/>
    </w:rPr>
  </w:style>
  <w:style w:type="paragraph" w:customStyle="1" w:styleId="Bullet1">
    <w:name w:val="Bullet 1"/>
    <w:basedOn w:val="BodyText"/>
    <w:uiPriority w:val="1"/>
    <w:qFormat/>
    <w:rsid w:val="00AE2241"/>
    <w:pPr>
      <w:numPr>
        <w:numId w:val="14"/>
      </w:numPr>
    </w:pPr>
  </w:style>
  <w:style w:type="paragraph" w:customStyle="1" w:styleId="Bullet2">
    <w:name w:val="Bullet 2"/>
    <w:basedOn w:val="BodyText"/>
    <w:uiPriority w:val="1"/>
    <w:qFormat/>
    <w:rsid w:val="00AE2241"/>
    <w:pPr>
      <w:numPr>
        <w:numId w:val="15"/>
      </w:numPr>
    </w:pPr>
  </w:style>
  <w:style w:type="paragraph" w:customStyle="1" w:styleId="Bullet3">
    <w:name w:val="Bullet 3"/>
    <w:basedOn w:val="BodyText"/>
    <w:uiPriority w:val="1"/>
    <w:qFormat/>
    <w:rsid w:val="00AE2241"/>
    <w:pPr>
      <w:numPr>
        <w:numId w:val="16"/>
      </w:numPr>
    </w:pPr>
  </w:style>
  <w:style w:type="paragraph" w:customStyle="1" w:styleId="NumberedBullet1">
    <w:name w:val="Numbered Bullet 1"/>
    <w:basedOn w:val="BodyText"/>
    <w:uiPriority w:val="5"/>
    <w:qFormat/>
    <w:rsid w:val="00AE2241"/>
    <w:pPr>
      <w:numPr>
        <w:numId w:val="17"/>
      </w:numPr>
      <w:spacing w:before="60" w:after="60"/>
    </w:pPr>
  </w:style>
  <w:style w:type="paragraph" w:customStyle="1" w:styleId="NumberedBullet2">
    <w:name w:val="Numbered Bullet 2"/>
    <w:basedOn w:val="BodyText"/>
    <w:uiPriority w:val="5"/>
    <w:qFormat/>
    <w:rsid w:val="00AE2241"/>
    <w:pPr>
      <w:numPr>
        <w:ilvl w:val="1"/>
        <w:numId w:val="17"/>
      </w:numPr>
      <w:tabs>
        <w:tab w:val="left" w:pos="709"/>
      </w:tabs>
    </w:pPr>
  </w:style>
  <w:style w:type="paragraph" w:customStyle="1" w:styleId="NumberedBullet3">
    <w:name w:val="Numbered Bullet 3"/>
    <w:basedOn w:val="BodyText"/>
    <w:uiPriority w:val="5"/>
    <w:qFormat/>
    <w:rsid w:val="00AE2241"/>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E2241"/>
    <w:pPr>
      <w:ind w:left="284"/>
    </w:pPr>
  </w:style>
  <w:style w:type="paragraph" w:customStyle="1" w:styleId="Indent2">
    <w:name w:val="Indent 2"/>
    <w:basedOn w:val="BodyText"/>
    <w:uiPriority w:val="6"/>
    <w:semiHidden/>
    <w:unhideWhenUsed/>
    <w:qFormat/>
    <w:rsid w:val="00AE2241"/>
    <w:pPr>
      <w:ind w:left="567"/>
    </w:pPr>
  </w:style>
  <w:style w:type="paragraph" w:customStyle="1" w:styleId="Indent3">
    <w:name w:val="Indent 3"/>
    <w:basedOn w:val="BodyText"/>
    <w:uiPriority w:val="6"/>
    <w:semiHidden/>
    <w:unhideWhenUsed/>
    <w:qFormat/>
    <w:rsid w:val="00AE2241"/>
    <w:pPr>
      <w:ind w:left="851"/>
    </w:pPr>
  </w:style>
  <w:style w:type="paragraph" w:customStyle="1" w:styleId="ShadedHeading">
    <w:name w:val="Shaded Heading"/>
    <w:basedOn w:val="BodyText"/>
    <w:next w:val="ShadedBody"/>
    <w:uiPriority w:val="10"/>
    <w:rsid w:val="00AB5A91"/>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E2241"/>
    <w:rPr>
      <w:rFonts w:asciiTheme="majorHAnsi" w:eastAsiaTheme="majorEastAsia" w:hAnsiTheme="majorHAnsi" w:cstheme="majorBidi"/>
      <w:b/>
      <w:iCs/>
      <w:color w:val="7A3864" w:themeColor="accent2"/>
      <w:kern w:val="3"/>
      <w:sz w:val="22"/>
      <w:szCs w:val="22"/>
      <w:lang w:val="en-GB"/>
    </w:rPr>
  </w:style>
  <w:style w:type="character" w:customStyle="1" w:styleId="Heading6Char">
    <w:name w:val="Heading 6 Char"/>
    <w:basedOn w:val="DefaultParagraphFont"/>
    <w:link w:val="Heading6"/>
    <w:uiPriority w:val="23"/>
    <w:semiHidden/>
    <w:rsid w:val="00AE2241"/>
    <w:rPr>
      <w:rFonts w:asciiTheme="majorHAnsi" w:eastAsiaTheme="majorEastAsia" w:hAnsiTheme="majorHAnsi" w:cstheme="majorBidi"/>
      <w:color w:val="1F0318" w:themeColor="accent1" w:themeShade="7F"/>
      <w:kern w:val="3"/>
      <w:sz w:val="22"/>
      <w:szCs w:val="22"/>
      <w:lang w:val="en-GB"/>
    </w:rPr>
  </w:style>
  <w:style w:type="character" w:customStyle="1" w:styleId="Heading7Char">
    <w:name w:val="Heading 7 Char"/>
    <w:basedOn w:val="DefaultParagraphFont"/>
    <w:link w:val="Heading7"/>
    <w:uiPriority w:val="23"/>
    <w:semiHidden/>
    <w:rsid w:val="00AE2241"/>
    <w:rPr>
      <w:rFonts w:asciiTheme="majorHAnsi" w:eastAsiaTheme="majorEastAsia" w:hAnsiTheme="majorHAnsi" w:cstheme="majorBidi"/>
      <w:i/>
      <w:iCs/>
      <w:color w:val="1F0318" w:themeColor="accent1" w:themeShade="7F"/>
      <w:kern w:val="3"/>
      <w:sz w:val="22"/>
      <w:szCs w:val="22"/>
      <w:lang w:val="en-GB"/>
    </w:rPr>
  </w:style>
  <w:style w:type="character" w:customStyle="1" w:styleId="Heading8Char">
    <w:name w:val="Heading 8 Char"/>
    <w:basedOn w:val="DefaultParagraphFont"/>
    <w:link w:val="Heading8"/>
    <w:uiPriority w:val="23"/>
    <w:semiHidden/>
    <w:rsid w:val="00AE2241"/>
    <w:rPr>
      <w:rFonts w:asciiTheme="majorHAnsi" w:eastAsiaTheme="majorEastAsia" w:hAnsiTheme="majorHAnsi" w:cstheme="majorBidi"/>
      <w:color w:val="272727" w:themeColor="text1" w:themeTint="D8"/>
      <w:kern w:val="3"/>
      <w:sz w:val="21"/>
      <w:szCs w:val="21"/>
      <w:lang w:val="en-GB"/>
    </w:rPr>
  </w:style>
  <w:style w:type="character" w:customStyle="1" w:styleId="Heading9Char">
    <w:name w:val="Heading 9 Char"/>
    <w:basedOn w:val="DefaultParagraphFont"/>
    <w:link w:val="Heading9"/>
    <w:uiPriority w:val="23"/>
    <w:semiHidden/>
    <w:rsid w:val="00AE2241"/>
    <w:rPr>
      <w:rFonts w:asciiTheme="majorHAnsi" w:eastAsiaTheme="majorEastAsia" w:hAnsiTheme="majorHAnsi" w:cstheme="majorBidi"/>
      <w:i/>
      <w:iCs/>
      <w:color w:val="272727" w:themeColor="text1" w:themeTint="D8"/>
      <w:kern w:val="3"/>
      <w:sz w:val="21"/>
      <w:szCs w:val="21"/>
      <w:lang w:val="en-GB"/>
    </w:rPr>
  </w:style>
  <w:style w:type="paragraph" w:styleId="Title">
    <w:name w:val="Title"/>
    <w:basedOn w:val="Normal"/>
    <w:next w:val="Normal"/>
    <w:link w:val="TitleChar"/>
    <w:uiPriority w:val="25"/>
    <w:qFormat/>
    <w:rsid w:val="00AE2241"/>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E2241"/>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E2241"/>
    <w:rPr>
      <w:b/>
    </w:rPr>
  </w:style>
  <w:style w:type="character" w:customStyle="1" w:styleId="HighlightAccent4">
    <w:name w:val="Highlight Accent 4"/>
    <w:basedOn w:val="DefaultParagraphFont"/>
    <w:uiPriority w:val="9"/>
    <w:qFormat/>
    <w:rsid w:val="00AE2241"/>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E2241"/>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E2241"/>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E2241"/>
    <w:pPr>
      <w:ind w:left="720"/>
      <w:contextualSpacing/>
    </w:pPr>
  </w:style>
  <w:style w:type="paragraph" w:customStyle="1" w:styleId="Heading1Numbered">
    <w:name w:val="Heading 1 Numbered"/>
    <w:basedOn w:val="Heading1"/>
    <w:next w:val="BodyText"/>
    <w:uiPriority w:val="4"/>
    <w:qFormat/>
    <w:rsid w:val="00AE2241"/>
    <w:pPr>
      <w:numPr>
        <w:numId w:val="18"/>
      </w:numPr>
    </w:pPr>
  </w:style>
  <w:style w:type="character" w:customStyle="1" w:styleId="HighlightAccent2">
    <w:name w:val="Highlight Accent 2"/>
    <w:basedOn w:val="DefaultParagraphFont"/>
    <w:uiPriority w:val="9"/>
    <w:qFormat/>
    <w:rsid w:val="00AE2241"/>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AE2241"/>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AE2241"/>
    <w:rPr>
      <w:rFonts w:ascii="Poppins" w:hAnsi="Poppins"/>
      <w:color w:val="000000" w:themeColor="text1"/>
      <w:lang w:val="en-GB"/>
    </w:rPr>
  </w:style>
  <w:style w:type="character" w:customStyle="1" w:styleId="BodyTextChar">
    <w:name w:val="Body Text Char"/>
    <w:basedOn w:val="DefaultParagraphFont"/>
    <w:link w:val="BodyText"/>
    <w:rsid w:val="00AE2241"/>
    <w:rPr>
      <w:rFonts w:ascii="Poppins" w:hAnsi="Poppins"/>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AE2241"/>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AE2241"/>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E2241"/>
    <w:pPr>
      <w:spacing w:after="0"/>
    </w:pPr>
  </w:style>
  <w:style w:type="paragraph" w:customStyle="1" w:styleId="Backcoverdisclaimer">
    <w:name w:val="Back cover disclaimer"/>
    <w:basedOn w:val="Footer"/>
    <w:uiPriority w:val="99"/>
    <w:qFormat/>
    <w:rsid w:val="00AE2241"/>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E224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E2241"/>
    <w:pPr>
      <w:framePr w:w="10038" w:wrap="notBeside" w:vAnchor="page" w:hAnchor="page" w:x="397" w:y="14053" w:anchorLock="1"/>
      <w:numPr>
        <w:numId w:val="19"/>
      </w:numPr>
      <w:spacing w:after="120" w:line="240" w:lineRule="auto"/>
      <w:ind w:right="306"/>
    </w:pPr>
    <w:rPr>
      <w:b/>
      <w:bCs/>
      <w:color w:val="000000" w:themeColor="text1"/>
      <w:kern w:val="0"/>
      <w:sz w:val="56"/>
      <w:szCs w:val="24"/>
    </w:rPr>
  </w:style>
  <w:style w:type="paragraph" w:customStyle="1" w:styleId="SectionSubtitle">
    <w:name w:val="Section Subtitle"/>
    <w:basedOn w:val="Normal"/>
    <w:uiPriority w:val="99"/>
    <w:qFormat/>
    <w:rsid w:val="00AE2241"/>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E224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E224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E2241"/>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E22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E2241"/>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E2241"/>
    <w:pPr>
      <w:spacing w:before="160"/>
      <w:jc w:val="center"/>
    </w:pPr>
    <w:rPr>
      <w:i/>
      <w:iCs/>
      <w:color w:val="404040" w:themeColor="text1" w:themeTint="BF"/>
    </w:rPr>
  </w:style>
  <w:style w:type="character" w:customStyle="1" w:styleId="QuoteChar">
    <w:name w:val="Quote Char"/>
    <w:basedOn w:val="DefaultParagraphFont"/>
    <w:link w:val="Quote"/>
    <w:uiPriority w:val="30"/>
    <w:rsid w:val="00AE2241"/>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E2241"/>
    <w:rPr>
      <w:i/>
      <w:iCs/>
      <w:color w:val="2F0524" w:themeColor="accent1" w:themeShade="BF"/>
    </w:rPr>
  </w:style>
  <w:style w:type="character" w:styleId="IntenseReference">
    <w:name w:val="Intense Reference"/>
    <w:basedOn w:val="DefaultParagraphFont"/>
    <w:uiPriority w:val="33"/>
    <w:qFormat/>
    <w:rsid w:val="00AE2241"/>
    <w:rPr>
      <w:b/>
      <w:bCs/>
      <w:smallCaps/>
      <w:color w:val="2F0524" w:themeColor="accent1" w:themeShade="BF"/>
      <w:spacing w:val="5"/>
    </w:rPr>
  </w:style>
  <w:style w:type="paragraph" w:styleId="Caption">
    <w:name w:val="caption"/>
    <w:basedOn w:val="Normal"/>
    <w:next w:val="Normal"/>
    <w:uiPriority w:val="36"/>
    <w:semiHidden/>
    <w:qFormat/>
    <w:rsid w:val="00AE2241"/>
    <w:pPr>
      <w:spacing w:after="200" w:line="240" w:lineRule="auto"/>
    </w:pPr>
    <w:rPr>
      <w:i/>
      <w:iCs/>
      <w:color w:val="3F0731" w:themeColor="text2"/>
      <w:sz w:val="18"/>
      <w:szCs w:val="18"/>
    </w:rPr>
  </w:style>
  <w:style w:type="character" w:styleId="Strong">
    <w:name w:val="Strong"/>
    <w:basedOn w:val="DefaultParagraphFont"/>
    <w:uiPriority w:val="29"/>
    <w:semiHidden/>
    <w:qFormat/>
    <w:rsid w:val="00AE2241"/>
    <w:rPr>
      <w:b/>
      <w:bCs/>
    </w:rPr>
  </w:style>
  <w:style w:type="character" w:styleId="SubtleEmphasis">
    <w:name w:val="Subtle Emphasis"/>
    <w:basedOn w:val="DefaultParagraphFont"/>
    <w:uiPriority w:val="26"/>
    <w:semiHidden/>
    <w:qFormat/>
    <w:rsid w:val="00AE2241"/>
    <w:rPr>
      <w:i/>
      <w:iCs/>
      <w:color w:val="404040" w:themeColor="text1" w:themeTint="BF"/>
    </w:rPr>
  </w:style>
  <w:style w:type="character" w:styleId="SubtleReference">
    <w:name w:val="Subtle Reference"/>
    <w:basedOn w:val="DefaultParagraphFont"/>
    <w:uiPriority w:val="32"/>
    <w:semiHidden/>
    <w:qFormat/>
    <w:rsid w:val="00AE2241"/>
    <w:rPr>
      <w:smallCaps/>
      <w:color w:val="5A5A5A" w:themeColor="text1" w:themeTint="A5"/>
    </w:rPr>
  </w:style>
  <w:style w:type="character" w:styleId="BookTitle">
    <w:name w:val="Book Title"/>
    <w:basedOn w:val="DefaultParagraphFont"/>
    <w:uiPriority w:val="34"/>
    <w:semiHidden/>
    <w:qFormat/>
    <w:rsid w:val="00AE2241"/>
    <w:rPr>
      <w:b/>
      <w:bCs/>
      <w:i/>
      <w:iCs/>
      <w:spacing w:val="5"/>
    </w:rPr>
  </w:style>
  <w:style w:type="table" w:styleId="GridTable4-Accent2">
    <w:name w:val="Grid Table 4 Accent 2"/>
    <w:basedOn w:val="TableNormal"/>
    <w:uiPriority w:val="49"/>
    <w:rsid w:val="00AE2241"/>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CA0621"/>
    <w:pPr>
      <w:spacing w:after="120" w:line="480" w:lineRule="auto"/>
    </w:pPr>
  </w:style>
  <w:style w:type="character" w:customStyle="1" w:styleId="BodyText2Char">
    <w:name w:val="Body Text 2 Char"/>
    <w:basedOn w:val="DefaultParagraphFont"/>
    <w:link w:val="BodyText2"/>
    <w:uiPriority w:val="99"/>
    <w:semiHidden/>
    <w:rsid w:val="00CA0621"/>
    <w:rPr>
      <w:rFonts w:ascii="Arial" w:eastAsia="Arial" w:hAnsi="Arial" w:cs="Arial"/>
      <w:kern w:val="3"/>
      <w:sz w:val="22"/>
      <w:szCs w:val="22"/>
      <w:lang w:val="en-GB"/>
    </w:rPr>
  </w:style>
  <w:style w:type="paragraph" w:customStyle="1" w:styleId="CA2">
    <w:name w:val="CA2"/>
    <w:basedOn w:val="Heading1"/>
    <w:next w:val="Normal"/>
    <w:link w:val="CA2Char"/>
    <w:qFormat/>
    <w:rsid w:val="00CA0621"/>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CA0621"/>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CA0621"/>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CA0621"/>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CA0621"/>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CA0621"/>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CA0621"/>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CA0621"/>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CA0621"/>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CA0621"/>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CA0621"/>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CA0621"/>
    <w:rPr>
      <w:b/>
      <w:color w:val="FFFFFF" w:themeColor="background1"/>
      <w:sz w:val="28"/>
      <w:szCs w:val="22"/>
      <w:lang w:val="en-GB"/>
    </w:rPr>
  </w:style>
  <w:style w:type="paragraph" w:customStyle="1" w:styleId="CA7">
    <w:name w:val="CA7"/>
    <w:basedOn w:val="Heading1"/>
    <w:next w:val="Normal"/>
    <w:link w:val="CA7Char"/>
    <w:qFormat/>
    <w:rsid w:val="00CA0621"/>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CA0621"/>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CA0621"/>
  </w:style>
  <w:style w:type="table" w:customStyle="1" w:styleId="TableGrid1">
    <w:name w:val="Table Grid1"/>
    <w:basedOn w:val="TableNormal"/>
    <w:next w:val="TableGrid"/>
    <w:uiPriority w:val="39"/>
    <w:rsid w:val="00CA062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CA0621"/>
    <w:rPr>
      <w:rFonts w:ascii="Poppins" w:hAnsi="Poppins"/>
      <w:kern w:val="2"/>
      <w:sz w:val="22"/>
      <w:szCs w:val="22"/>
      <w:lang w:val="en-GB"/>
      <w14:ligatures w14:val="standardContextual"/>
    </w:rPr>
  </w:style>
  <w:style w:type="character" w:customStyle="1" w:styleId="TimelineChar">
    <w:name w:val="Timeline Char"/>
    <w:basedOn w:val="DefaultParagraphFont"/>
    <w:link w:val="Timeline"/>
    <w:rsid w:val="00370AF0"/>
    <w:rPr>
      <w:rFonts w:ascii="Calibri" w:eastAsia="Calibri" w:hAnsi="Calibri" w:cs="Times New Roman"/>
      <w:color w:val="000000"/>
      <w:szCs w:val="18"/>
      <w:lang w:val="en-GB"/>
    </w:rPr>
  </w:style>
  <w:style w:type="paragraph" w:customStyle="1" w:styleId="Timeline">
    <w:name w:val="Timeline"/>
    <w:basedOn w:val="Normal"/>
    <w:link w:val="TimelineChar"/>
    <w:qFormat/>
    <w:rsid w:val="00370AF0"/>
    <w:rPr>
      <w:rFonts w:ascii="Calibri" w:eastAsia="Calibri" w:hAnsi="Calibri" w:cs="Times New Roman"/>
      <w:color w:val="000000"/>
      <w:kern w:val="0"/>
      <w:sz w:val="20"/>
      <w:szCs w:val="18"/>
    </w:rPr>
  </w:style>
  <w:style w:type="paragraph" w:customStyle="1" w:styleId="pf0">
    <w:name w:val="pf0"/>
    <w:basedOn w:val="Normal"/>
    <w:rsid w:val="00CF4BBF"/>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customStyle="1" w:styleId="cf01">
    <w:name w:val="cf01"/>
    <w:basedOn w:val="DefaultParagraphFont"/>
    <w:rsid w:val="00CF4BBF"/>
    <w:rPr>
      <w:rFonts w:ascii="Segoe UI" w:hAnsi="Segoe UI" w:cs="Segoe UI" w:hint="default"/>
      <w:sz w:val="18"/>
      <w:szCs w:val="18"/>
    </w:rPr>
  </w:style>
  <w:style w:type="table" w:styleId="PlainTable5">
    <w:name w:val="Plain Table 5"/>
    <w:basedOn w:val="TableNormal"/>
    <w:uiPriority w:val="45"/>
    <w:rsid w:val="00DE7CBD"/>
    <w:pPr>
      <w:autoSpaceDN w:val="0"/>
      <w:spacing w:after="0"/>
      <w:textAlignment w:val="baseline"/>
    </w:pPr>
    <w:rPr>
      <w:rFonts w:ascii="Arial" w:eastAsia="Arial" w:hAnsi="Arial" w:cs="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TableNormal"/>
    <w:next w:val="GridTable4-Accent1"/>
    <w:uiPriority w:val="49"/>
    <w:rsid w:val="00C4211E"/>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table" w:styleId="GridTable4-Accent1">
    <w:name w:val="Grid Table 4 Accent 1"/>
    <w:basedOn w:val="TableNormal"/>
    <w:uiPriority w:val="49"/>
    <w:rsid w:val="00C4211E"/>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table" w:customStyle="1" w:styleId="GridTable4-Accent12">
    <w:name w:val="Grid Table 4 - Accent 12"/>
    <w:basedOn w:val="TableNormal"/>
    <w:next w:val="GridTable4-Accent1"/>
    <w:uiPriority w:val="49"/>
    <w:rsid w:val="00423E38"/>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character" w:customStyle="1" w:styleId="Level2TextChar">
    <w:name w:val="Level 2 Text Char"/>
    <w:link w:val="Level2Text"/>
    <w:rsid w:val="00354059"/>
    <w:rPr>
      <w:rFonts w:ascii="Arial" w:hAnsi="Arial"/>
      <w:snapToGrid w:val="0"/>
    </w:rPr>
  </w:style>
  <w:style w:type="paragraph" w:customStyle="1" w:styleId="Level2Text">
    <w:name w:val="Level 2 Text"/>
    <w:basedOn w:val="Normal"/>
    <w:link w:val="Level2TextChar"/>
    <w:rsid w:val="00354059"/>
    <w:pPr>
      <w:keepLines/>
      <w:widowControl w:val="0"/>
      <w:tabs>
        <w:tab w:val="left" w:pos="1843"/>
      </w:tabs>
      <w:spacing w:after="120" w:line="264" w:lineRule="auto"/>
      <w:ind w:left="1843" w:hanging="425"/>
      <w:jc w:val="both"/>
    </w:pPr>
    <w:rPr>
      <w:rFonts w:ascii="Arial" w:hAnsi="Arial"/>
      <w:snapToGrid w:val="0"/>
      <w:kern w:val="0"/>
      <w:sz w:val="20"/>
      <w:szCs w:val="20"/>
      <w:lang w:val="en-NZ"/>
      <w14:ligatures w14:val="none"/>
    </w:rPr>
  </w:style>
  <w:style w:type="paragraph" w:styleId="FootnoteText">
    <w:name w:val="footnote text"/>
    <w:basedOn w:val="Normal"/>
    <w:link w:val="FootnoteTextChar"/>
    <w:uiPriority w:val="99"/>
    <w:semiHidden/>
    <w:unhideWhenUsed/>
    <w:rsid w:val="004471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717A"/>
    <w:rPr>
      <w:kern w:val="2"/>
      <w:lang w:val="en-GB"/>
      <w14:ligatures w14:val="standardContextual"/>
    </w:rPr>
  </w:style>
  <w:style w:type="character" w:styleId="FootnoteReference">
    <w:name w:val="footnote reference"/>
    <w:basedOn w:val="DefaultParagraphFont"/>
    <w:uiPriority w:val="99"/>
    <w:semiHidden/>
    <w:unhideWhenUsed/>
    <w:rsid w:val="0044717A"/>
    <w:rPr>
      <w:vertAlign w:val="superscript"/>
    </w:rPr>
  </w:style>
  <w:style w:type="paragraph" w:customStyle="1" w:styleId="Level1Text">
    <w:name w:val="Level 1 Text"/>
    <w:basedOn w:val="Normal"/>
    <w:link w:val="Level1TextChar"/>
    <w:rsid w:val="006656DF"/>
    <w:pPr>
      <w:keepLines/>
      <w:widowControl w:val="0"/>
      <w:tabs>
        <w:tab w:val="left" w:pos="1418"/>
      </w:tabs>
      <w:spacing w:after="120" w:line="264" w:lineRule="auto"/>
      <w:ind w:left="1418" w:hanging="1418"/>
      <w:jc w:val="both"/>
    </w:pPr>
    <w:rPr>
      <w:rFonts w:ascii="Arial" w:eastAsia="Times New Roman" w:hAnsi="Arial" w:cs="Times New Roman"/>
      <w:snapToGrid w:val="0"/>
      <w:color w:val="000000"/>
      <w:kern w:val="0"/>
      <w:sz w:val="20"/>
      <w:szCs w:val="20"/>
      <w14:ligatures w14:val="none"/>
    </w:rPr>
  </w:style>
  <w:style w:type="character" w:customStyle="1" w:styleId="Level1TextChar">
    <w:name w:val="Level 1 Text Char"/>
    <w:link w:val="Level1Text"/>
    <w:rsid w:val="006656DF"/>
    <w:rPr>
      <w:rFonts w:ascii="Arial" w:eastAsia="Times New Roman" w:hAnsi="Arial" w:cs="Times New Roman"/>
      <w:snapToGrid w:val="0"/>
      <w:color w:val="000000"/>
      <w:lang w:val="en-GB"/>
    </w:rPr>
  </w:style>
  <w:style w:type="paragraph" w:styleId="Revision">
    <w:name w:val="Revision"/>
    <w:hidden/>
    <w:uiPriority w:val="99"/>
    <w:semiHidden/>
    <w:rsid w:val="00EB16A0"/>
    <w:pPr>
      <w:spacing w:after="0"/>
    </w:pPr>
    <w:rPr>
      <w:kern w:val="2"/>
      <w:sz w:val="22"/>
      <w:szCs w:val="22"/>
      <w:lang w:val="en-GB"/>
      <w14:ligatures w14:val="standardContextual"/>
    </w:rPr>
  </w:style>
  <w:style w:type="character" w:styleId="Mention">
    <w:name w:val="Mention"/>
    <w:basedOn w:val="DefaultParagraphFont"/>
    <w:uiPriority w:val="99"/>
    <w:unhideWhenUsed/>
    <w:rsid w:val="0026594F"/>
    <w:rPr>
      <w:color w:val="2B579A"/>
      <w:shd w:val="clear" w:color="auto" w:fill="E1DFDD"/>
    </w:rPr>
  </w:style>
  <w:style w:type="paragraph" w:customStyle="1" w:styleId="Arial11Bold">
    <w:name w:val="Arial 11 Bold"/>
    <w:basedOn w:val="Normal"/>
    <w:rsid w:val="004223D5"/>
    <w:pPr>
      <w:widowControl w:val="0"/>
      <w:spacing w:before="120" w:after="120" w:line="240" w:lineRule="auto"/>
    </w:pPr>
    <w:rPr>
      <w:rFonts w:ascii="Arial" w:eastAsia="Times New Roman" w:hAnsi="Arial" w:cs="Times New Roman"/>
      <w:b/>
      <w:snapToGrid w:val="0"/>
      <w:kern w:val="0"/>
      <w:sz w:val="20"/>
      <w:szCs w:val="20"/>
      <w14:ligatures w14:val="none"/>
    </w:rPr>
  </w:style>
  <w:style w:type="paragraph" w:customStyle="1" w:styleId="TableArial11">
    <w:name w:val="Table Arial 11"/>
    <w:basedOn w:val="Normal"/>
    <w:link w:val="TableArial11Char"/>
    <w:rsid w:val="004223D5"/>
    <w:pPr>
      <w:widowControl w:val="0"/>
      <w:spacing w:before="120" w:after="120" w:line="264" w:lineRule="auto"/>
      <w:jc w:val="both"/>
    </w:pPr>
    <w:rPr>
      <w:rFonts w:ascii="Arial" w:eastAsia="Times New Roman" w:hAnsi="Arial" w:cs="Times New Roman"/>
      <w:snapToGrid w:val="0"/>
      <w:kern w:val="0"/>
      <w:sz w:val="20"/>
      <w:szCs w:val="20"/>
      <w14:ligatures w14:val="none"/>
    </w:rPr>
  </w:style>
  <w:style w:type="character" w:customStyle="1" w:styleId="TableArial11Char">
    <w:name w:val="Table Arial 11 Char"/>
    <w:link w:val="TableArial11"/>
    <w:rsid w:val="004223D5"/>
    <w:rPr>
      <w:rFonts w:ascii="Arial" w:eastAsia="Times New Roman" w:hAnsi="Arial" w:cs="Times New Roman"/>
      <w:snapToGrid w:val="0"/>
      <w:lang w:val="en-GB"/>
    </w:rPr>
  </w:style>
  <w:style w:type="paragraph" w:customStyle="1" w:styleId="BodyTextNumbering">
    <w:name w:val="Body Text Numbering"/>
    <w:basedOn w:val="Normal"/>
    <w:rsid w:val="007D21D7"/>
    <w:pPr>
      <w:widowControl w:val="0"/>
      <w:numPr>
        <w:numId w:val="34"/>
      </w:numPr>
      <w:spacing w:after="0" w:line="240" w:lineRule="auto"/>
    </w:pPr>
    <w:rPr>
      <w:rFonts w:ascii="Courier New" w:eastAsia="Times New Roman" w:hAnsi="Courier New" w:cs="Times New Roman"/>
      <w:snapToGrid w:val="0"/>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27317211">
      <w:bodyDiv w:val="1"/>
      <w:marLeft w:val="0"/>
      <w:marRight w:val="0"/>
      <w:marTop w:val="0"/>
      <w:marBottom w:val="0"/>
      <w:divBdr>
        <w:top w:val="none" w:sz="0" w:space="0" w:color="auto"/>
        <w:left w:val="none" w:sz="0" w:space="0" w:color="auto"/>
        <w:bottom w:val="none" w:sz="0" w:space="0" w:color="auto"/>
        <w:right w:val="none" w:sz="0" w:space="0" w:color="auto"/>
      </w:divBdr>
      <w:divsChild>
        <w:div w:id="673384561">
          <w:marLeft w:val="446"/>
          <w:marRight w:val="0"/>
          <w:marTop w:val="0"/>
          <w:marBottom w:val="120"/>
          <w:divBdr>
            <w:top w:val="none" w:sz="0" w:space="0" w:color="auto"/>
            <w:left w:val="none" w:sz="0" w:space="0" w:color="auto"/>
            <w:bottom w:val="none" w:sz="0" w:space="0" w:color="auto"/>
            <w:right w:val="none" w:sz="0" w:space="0" w:color="auto"/>
          </w:divBdr>
        </w:div>
        <w:div w:id="698243194">
          <w:marLeft w:val="446"/>
          <w:marRight w:val="0"/>
          <w:marTop w:val="0"/>
          <w:marBottom w:val="120"/>
          <w:divBdr>
            <w:top w:val="none" w:sz="0" w:space="0" w:color="auto"/>
            <w:left w:val="none" w:sz="0" w:space="0" w:color="auto"/>
            <w:bottom w:val="none" w:sz="0" w:space="0" w:color="auto"/>
            <w:right w:val="none" w:sz="0" w:space="0" w:color="auto"/>
          </w:divBdr>
        </w:div>
        <w:div w:id="700397279">
          <w:marLeft w:val="446"/>
          <w:marRight w:val="0"/>
          <w:marTop w:val="0"/>
          <w:marBottom w:val="120"/>
          <w:divBdr>
            <w:top w:val="none" w:sz="0" w:space="0" w:color="auto"/>
            <w:left w:val="none" w:sz="0" w:space="0" w:color="auto"/>
            <w:bottom w:val="none" w:sz="0" w:space="0" w:color="auto"/>
            <w:right w:val="none" w:sz="0" w:space="0" w:color="auto"/>
          </w:divBdr>
        </w:div>
        <w:div w:id="983508751">
          <w:marLeft w:val="446"/>
          <w:marRight w:val="0"/>
          <w:marTop w:val="0"/>
          <w:marBottom w:val="120"/>
          <w:divBdr>
            <w:top w:val="none" w:sz="0" w:space="0" w:color="auto"/>
            <w:left w:val="none" w:sz="0" w:space="0" w:color="auto"/>
            <w:bottom w:val="none" w:sz="0" w:space="0" w:color="auto"/>
            <w:right w:val="none" w:sz="0" w:space="0" w:color="auto"/>
          </w:divBdr>
        </w:div>
        <w:div w:id="1187869863">
          <w:marLeft w:val="446"/>
          <w:marRight w:val="0"/>
          <w:marTop w:val="0"/>
          <w:marBottom w:val="120"/>
          <w:divBdr>
            <w:top w:val="none" w:sz="0" w:space="0" w:color="auto"/>
            <w:left w:val="none" w:sz="0" w:space="0" w:color="auto"/>
            <w:bottom w:val="none" w:sz="0" w:space="0" w:color="auto"/>
            <w:right w:val="none" w:sz="0" w:space="0" w:color="auto"/>
          </w:divBdr>
        </w:div>
        <w:div w:id="1410927971">
          <w:marLeft w:val="446"/>
          <w:marRight w:val="0"/>
          <w:marTop w:val="0"/>
          <w:marBottom w:val="120"/>
          <w:divBdr>
            <w:top w:val="none" w:sz="0" w:space="0" w:color="auto"/>
            <w:left w:val="none" w:sz="0" w:space="0" w:color="auto"/>
            <w:bottom w:val="none" w:sz="0" w:space="0" w:color="auto"/>
            <w:right w:val="none" w:sz="0" w:space="0" w:color="auto"/>
          </w:divBdr>
        </w:div>
        <w:div w:id="1922832176">
          <w:marLeft w:val="446"/>
          <w:marRight w:val="0"/>
          <w:marTop w:val="0"/>
          <w:marBottom w:val="120"/>
          <w:divBdr>
            <w:top w:val="none" w:sz="0" w:space="0" w:color="auto"/>
            <w:left w:val="none" w:sz="0" w:space="0" w:color="auto"/>
            <w:bottom w:val="none" w:sz="0" w:space="0" w:color="auto"/>
            <w:right w:val="none" w:sz="0" w:space="0" w:color="auto"/>
          </w:divBdr>
        </w:div>
      </w:divsChild>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48367447">
      <w:bodyDiv w:val="1"/>
      <w:marLeft w:val="0"/>
      <w:marRight w:val="0"/>
      <w:marTop w:val="0"/>
      <w:marBottom w:val="0"/>
      <w:divBdr>
        <w:top w:val="none" w:sz="0" w:space="0" w:color="auto"/>
        <w:left w:val="none" w:sz="0" w:space="0" w:color="auto"/>
        <w:bottom w:val="none" w:sz="0" w:space="0" w:color="auto"/>
        <w:right w:val="none" w:sz="0" w:space="0" w:color="auto"/>
      </w:divBdr>
      <w:divsChild>
        <w:div w:id="1838576155">
          <w:marLeft w:val="0"/>
          <w:marRight w:val="0"/>
          <w:marTop w:val="0"/>
          <w:marBottom w:val="0"/>
          <w:divBdr>
            <w:top w:val="single" w:sz="8" w:space="6" w:color="auto"/>
            <w:left w:val="single" w:sz="8" w:space="12" w:color="auto"/>
            <w:bottom w:val="single" w:sz="8" w:space="6" w:color="auto"/>
            <w:right w:val="single" w:sz="8" w:space="12" w:color="auto"/>
          </w:divBdr>
          <w:divsChild>
            <w:div w:id="14740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17662307">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09112953">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65433074">
      <w:bodyDiv w:val="1"/>
      <w:marLeft w:val="0"/>
      <w:marRight w:val="0"/>
      <w:marTop w:val="0"/>
      <w:marBottom w:val="0"/>
      <w:divBdr>
        <w:top w:val="none" w:sz="0" w:space="0" w:color="auto"/>
        <w:left w:val="none" w:sz="0" w:space="0" w:color="auto"/>
        <w:bottom w:val="none" w:sz="0" w:space="0" w:color="auto"/>
        <w:right w:val="none" w:sz="0" w:space="0" w:color="auto"/>
      </w:divBdr>
      <w:divsChild>
        <w:div w:id="809320825">
          <w:marLeft w:val="0"/>
          <w:marRight w:val="0"/>
          <w:marTop w:val="0"/>
          <w:marBottom w:val="0"/>
          <w:divBdr>
            <w:top w:val="single" w:sz="8" w:space="6" w:color="auto"/>
            <w:left w:val="single" w:sz="8" w:space="12" w:color="auto"/>
            <w:bottom w:val="single" w:sz="8" w:space="6" w:color="auto"/>
            <w:right w:val="single" w:sz="8" w:space="12" w:color="auto"/>
          </w:divBdr>
          <w:divsChild>
            <w:div w:id="185711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65463">
      <w:bodyDiv w:val="1"/>
      <w:marLeft w:val="0"/>
      <w:marRight w:val="0"/>
      <w:marTop w:val="0"/>
      <w:marBottom w:val="0"/>
      <w:divBdr>
        <w:top w:val="none" w:sz="0" w:space="0" w:color="auto"/>
        <w:left w:val="none" w:sz="0" w:space="0" w:color="auto"/>
        <w:bottom w:val="none" w:sz="0" w:space="0" w:color="auto"/>
        <w:right w:val="none" w:sz="0" w:space="0" w:color="auto"/>
      </w:divBdr>
      <w:divsChild>
        <w:div w:id="347145537">
          <w:marLeft w:val="0"/>
          <w:marRight w:val="0"/>
          <w:marTop w:val="0"/>
          <w:marBottom w:val="0"/>
          <w:divBdr>
            <w:top w:val="none" w:sz="0" w:space="0" w:color="auto"/>
            <w:left w:val="none" w:sz="0" w:space="0" w:color="auto"/>
            <w:bottom w:val="none" w:sz="0" w:space="0" w:color="auto"/>
            <w:right w:val="none" w:sz="0" w:space="0" w:color="auto"/>
          </w:divBdr>
          <w:divsChild>
            <w:div w:id="100342796">
              <w:marLeft w:val="0"/>
              <w:marRight w:val="0"/>
              <w:marTop w:val="0"/>
              <w:marBottom w:val="0"/>
              <w:divBdr>
                <w:top w:val="none" w:sz="0" w:space="0" w:color="auto"/>
                <w:left w:val="none" w:sz="0" w:space="0" w:color="auto"/>
                <w:bottom w:val="none" w:sz="0" w:space="0" w:color="auto"/>
                <w:right w:val="none" w:sz="0" w:space="0" w:color="auto"/>
              </w:divBdr>
            </w:div>
          </w:divsChild>
        </w:div>
        <w:div w:id="1024133011">
          <w:marLeft w:val="0"/>
          <w:marRight w:val="0"/>
          <w:marTop w:val="0"/>
          <w:marBottom w:val="0"/>
          <w:divBdr>
            <w:top w:val="none" w:sz="0" w:space="0" w:color="auto"/>
            <w:left w:val="none" w:sz="0" w:space="0" w:color="auto"/>
            <w:bottom w:val="none" w:sz="0" w:space="0" w:color="auto"/>
            <w:right w:val="none" w:sz="0" w:space="0" w:color="auto"/>
          </w:divBdr>
          <w:divsChild>
            <w:div w:id="656420081">
              <w:marLeft w:val="0"/>
              <w:marRight w:val="0"/>
              <w:marTop w:val="0"/>
              <w:marBottom w:val="0"/>
              <w:divBdr>
                <w:top w:val="none" w:sz="0" w:space="0" w:color="auto"/>
                <w:left w:val="none" w:sz="0" w:space="0" w:color="auto"/>
                <w:bottom w:val="none" w:sz="0" w:space="0" w:color="auto"/>
                <w:right w:val="none" w:sz="0" w:space="0" w:color="auto"/>
              </w:divBdr>
            </w:div>
            <w:div w:id="899101411">
              <w:marLeft w:val="0"/>
              <w:marRight w:val="0"/>
              <w:marTop w:val="0"/>
              <w:marBottom w:val="0"/>
              <w:divBdr>
                <w:top w:val="none" w:sz="0" w:space="0" w:color="auto"/>
                <w:left w:val="none" w:sz="0" w:space="0" w:color="auto"/>
                <w:bottom w:val="none" w:sz="0" w:space="0" w:color="auto"/>
                <w:right w:val="none" w:sz="0" w:space="0" w:color="auto"/>
              </w:divBdr>
            </w:div>
            <w:div w:id="935140063">
              <w:marLeft w:val="0"/>
              <w:marRight w:val="0"/>
              <w:marTop w:val="0"/>
              <w:marBottom w:val="0"/>
              <w:divBdr>
                <w:top w:val="none" w:sz="0" w:space="0" w:color="auto"/>
                <w:left w:val="none" w:sz="0" w:space="0" w:color="auto"/>
                <w:bottom w:val="none" w:sz="0" w:space="0" w:color="auto"/>
                <w:right w:val="none" w:sz="0" w:space="0" w:color="auto"/>
              </w:divBdr>
            </w:div>
            <w:div w:id="1104883770">
              <w:marLeft w:val="0"/>
              <w:marRight w:val="0"/>
              <w:marTop w:val="0"/>
              <w:marBottom w:val="0"/>
              <w:divBdr>
                <w:top w:val="none" w:sz="0" w:space="0" w:color="auto"/>
                <w:left w:val="none" w:sz="0" w:space="0" w:color="auto"/>
                <w:bottom w:val="none" w:sz="0" w:space="0" w:color="auto"/>
                <w:right w:val="none" w:sz="0" w:space="0" w:color="auto"/>
              </w:divBdr>
            </w:div>
            <w:div w:id="20450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2.sv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png"/><Relationship Id="rId25" Type="http://schemas.openxmlformats.org/officeDocument/2006/relationships/hyperlink" Target="https://www.neso.energy/industry-information/codes/gc/modifications/gc0183-generator-and-interconnector-availability-during-severe-space-weather-even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rid.code@neso.energy" TargetMode="External"/><Relationship Id="rId20" Type="http://schemas.openxmlformats.org/officeDocument/2006/relationships/image" Target="media/image4.sv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grid.code@neso.energy"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Claire.Goult@neso.energy" TargetMode="External"/><Relationship Id="rId23" Type="http://schemas.openxmlformats.org/officeDocument/2006/relationships/hyperlink" Target="https://www.neso.energy/document/363471/download"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3.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6.svg"/><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toffice.gov.uk/binaries/content/assets/metofficegovuk/pdf/business/public-sector/space-weather/geomagnetic-storms-impac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BAEF9648BE4C13B472BFCBA25A5E42"/>
        <w:category>
          <w:name w:val="General"/>
          <w:gallery w:val="placeholder"/>
        </w:category>
        <w:types>
          <w:type w:val="bbPlcHdr"/>
        </w:types>
        <w:behaviors>
          <w:behavior w:val="content"/>
        </w:behaviors>
        <w:guid w:val="{B191F0C0-7B25-488C-9972-CC1742F685AA}"/>
      </w:docPartPr>
      <w:docPartBody>
        <w:p w:rsidR="00865115" w:rsidRDefault="006443D6" w:rsidP="006443D6">
          <w:pPr>
            <w:pStyle w:val="14BAEF9648BE4C13B472BFCBA25A5E42"/>
          </w:pPr>
          <w:r w:rsidRPr="00340879">
            <w:rPr>
              <w:rStyle w:val="PlaceholderText"/>
              <w:rFonts w:ascii="Poppins" w:hAnsi="Poppins" w:cs="Poppins"/>
            </w:rPr>
            <w:t>Choose an item.</w:t>
          </w:r>
        </w:p>
      </w:docPartBody>
    </w:docPart>
    <w:docPart>
      <w:docPartPr>
        <w:name w:val="7188EC34D5574403BCE854FE859B9F96"/>
        <w:category>
          <w:name w:val="General"/>
          <w:gallery w:val="placeholder"/>
        </w:category>
        <w:types>
          <w:type w:val="bbPlcHdr"/>
        </w:types>
        <w:behaviors>
          <w:behavior w:val="content"/>
        </w:behaviors>
        <w:guid w:val="{C9CCA724-F598-412F-AEE4-A5911FB9E601}"/>
      </w:docPartPr>
      <w:docPartBody>
        <w:p w:rsidR="00865115" w:rsidRDefault="006443D6" w:rsidP="006443D6">
          <w:pPr>
            <w:pStyle w:val="7188EC34D5574403BCE854FE859B9F96"/>
          </w:pPr>
          <w:r w:rsidRPr="00340879">
            <w:rPr>
              <w:rStyle w:val="PlaceholderText"/>
              <w:rFonts w:ascii="Poppins" w:hAnsi="Poppins" w:cs="Poppins"/>
            </w:rPr>
            <w:t>Choose an item.</w:t>
          </w:r>
        </w:p>
      </w:docPartBody>
    </w:docPart>
    <w:docPart>
      <w:docPartPr>
        <w:name w:val="5E6FA77002C44374AFB3FB959B0605BD"/>
        <w:category>
          <w:name w:val="General"/>
          <w:gallery w:val="placeholder"/>
        </w:category>
        <w:types>
          <w:type w:val="bbPlcHdr"/>
        </w:types>
        <w:behaviors>
          <w:behavior w:val="content"/>
        </w:behaviors>
        <w:guid w:val="{F4F47873-6309-43BA-83A7-73C5B59D8C86}"/>
      </w:docPartPr>
      <w:docPartBody>
        <w:p w:rsidR="00865115" w:rsidRDefault="006443D6" w:rsidP="006443D6">
          <w:pPr>
            <w:pStyle w:val="5E6FA77002C44374AFB3FB959B0605BD"/>
          </w:pPr>
          <w:r w:rsidRPr="00340879">
            <w:rPr>
              <w:rStyle w:val="PlaceholderText"/>
              <w:rFonts w:ascii="Poppins" w:hAnsi="Poppins" w:cs="Poppins"/>
            </w:rPr>
            <w:t>Choose an item.</w:t>
          </w:r>
        </w:p>
      </w:docPartBody>
    </w:docPart>
    <w:docPart>
      <w:docPartPr>
        <w:name w:val="127C4537C2314B5D96AB4C0F2B6417A5"/>
        <w:category>
          <w:name w:val="General"/>
          <w:gallery w:val="placeholder"/>
        </w:category>
        <w:types>
          <w:type w:val="bbPlcHdr"/>
        </w:types>
        <w:behaviors>
          <w:behavior w:val="content"/>
        </w:behaviors>
        <w:guid w:val="{40AF06CF-2CAF-496A-9523-6AC94D9C8CCA}"/>
      </w:docPartPr>
      <w:docPartBody>
        <w:p w:rsidR="00865115" w:rsidRDefault="006443D6" w:rsidP="006443D6">
          <w:pPr>
            <w:pStyle w:val="127C4537C2314B5D96AB4C0F2B6417A5"/>
          </w:pPr>
          <w:r w:rsidRPr="00340879">
            <w:rPr>
              <w:rStyle w:val="PlaceholderText"/>
              <w:rFonts w:ascii="Poppins" w:hAnsi="Poppins" w:cs="Poppins"/>
            </w:rPr>
            <w:t>Choose an item.</w:t>
          </w:r>
        </w:p>
      </w:docPartBody>
    </w:docPart>
    <w:docPart>
      <w:docPartPr>
        <w:name w:val="9C756AD023A74DC3A6ED4EDBC02E392A"/>
        <w:category>
          <w:name w:val="General"/>
          <w:gallery w:val="placeholder"/>
        </w:category>
        <w:types>
          <w:type w:val="bbPlcHdr"/>
        </w:types>
        <w:behaviors>
          <w:behavior w:val="content"/>
        </w:behaviors>
        <w:guid w:val="{7EA02B4C-F92E-4B88-A027-136499C21C06}"/>
      </w:docPartPr>
      <w:docPartBody>
        <w:p w:rsidR="00865115" w:rsidRDefault="006443D6" w:rsidP="006443D6">
          <w:pPr>
            <w:pStyle w:val="9C756AD023A74DC3A6ED4EDBC02E392A"/>
          </w:pPr>
          <w:r w:rsidRPr="00340879">
            <w:rPr>
              <w:rStyle w:val="PlaceholderText"/>
              <w:rFonts w:ascii="Poppins" w:hAnsi="Poppins" w:cs="Poppins"/>
            </w:rPr>
            <w:t>Choose an item.</w:t>
          </w:r>
        </w:p>
      </w:docPartBody>
    </w:docPart>
    <w:docPart>
      <w:docPartPr>
        <w:name w:val="73ACDD8E35454BB99F1CD9B089597126"/>
        <w:category>
          <w:name w:val="General"/>
          <w:gallery w:val="placeholder"/>
        </w:category>
        <w:types>
          <w:type w:val="bbPlcHdr"/>
        </w:types>
        <w:behaviors>
          <w:behavior w:val="content"/>
        </w:behaviors>
        <w:guid w:val="{DE52FA89-1BC4-4737-A46B-63A4F81B8726}"/>
      </w:docPartPr>
      <w:docPartBody>
        <w:p w:rsidR="00865115" w:rsidRDefault="006443D6" w:rsidP="006443D6">
          <w:pPr>
            <w:pStyle w:val="73ACDD8E35454BB99F1CD9B089597126"/>
          </w:pPr>
          <w:r w:rsidRPr="00625C74">
            <w:rPr>
              <w:rStyle w:val="PlaceholderText"/>
            </w:rPr>
            <w:t>Choose an item.</w:t>
          </w:r>
        </w:p>
      </w:docPartBody>
    </w:docPart>
    <w:docPart>
      <w:docPartPr>
        <w:name w:val="C2D14356891E4FE98F0E811CF2346DE4"/>
        <w:category>
          <w:name w:val="General"/>
          <w:gallery w:val="placeholder"/>
        </w:category>
        <w:types>
          <w:type w:val="bbPlcHdr"/>
        </w:types>
        <w:behaviors>
          <w:behavior w:val="content"/>
        </w:behaviors>
        <w:guid w:val="{81D7ED83-7897-4169-ACC3-DE79F451B7C4}"/>
      </w:docPartPr>
      <w:docPartBody>
        <w:p w:rsidR="00865115" w:rsidRDefault="006443D6" w:rsidP="006443D6">
          <w:pPr>
            <w:pStyle w:val="C2D14356891E4FE98F0E811CF2346DE4"/>
          </w:pPr>
          <w:r w:rsidRPr="00625C74">
            <w:rPr>
              <w:rStyle w:val="PlaceholderText"/>
            </w:rPr>
            <w:t>Choose an item.</w:t>
          </w:r>
        </w:p>
      </w:docPartBody>
    </w:docPart>
    <w:docPart>
      <w:docPartPr>
        <w:name w:val="367AE426EF344A07AD435A3866547149"/>
        <w:category>
          <w:name w:val="General"/>
          <w:gallery w:val="placeholder"/>
        </w:category>
        <w:types>
          <w:type w:val="bbPlcHdr"/>
        </w:types>
        <w:behaviors>
          <w:behavior w:val="content"/>
        </w:behaviors>
        <w:guid w:val="{F228AAAF-4F9B-4610-9EEB-A38484C3266C}"/>
      </w:docPartPr>
      <w:docPartBody>
        <w:p w:rsidR="00865115" w:rsidRDefault="006443D6" w:rsidP="006443D6">
          <w:pPr>
            <w:pStyle w:val="367AE426EF344A07AD435A3866547149"/>
          </w:pPr>
          <w:r w:rsidRPr="00625C74">
            <w:rPr>
              <w:rStyle w:val="PlaceholderText"/>
            </w:rPr>
            <w:t>Choose an item.</w:t>
          </w:r>
        </w:p>
      </w:docPartBody>
    </w:docPart>
    <w:docPart>
      <w:docPartPr>
        <w:name w:val="39D262633DE045D3B7DF7BA9DE49B264"/>
        <w:category>
          <w:name w:val="General"/>
          <w:gallery w:val="placeholder"/>
        </w:category>
        <w:types>
          <w:type w:val="bbPlcHdr"/>
        </w:types>
        <w:behaviors>
          <w:behavior w:val="content"/>
        </w:behaviors>
        <w:guid w:val="{9B46D69C-2A92-4DBA-915A-E06909F82EC3}"/>
      </w:docPartPr>
      <w:docPartBody>
        <w:p w:rsidR="00865115" w:rsidRDefault="006443D6" w:rsidP="006443D6">
          <w:pPr>
            <w:pStyle w:val="39D262633DE045D3B7DF7BA9DE49B264"/>
          </w:pPr>
          <w:r w:rsidRPr="00625C74">
            <w:rPr>
              <w:rStyle w:val="PlaceholderText"/>
            </w:rPr>
            <w:t>Choose an item.</w:t>
          </w:r>
        </w:p>
      </w:docPartBody>
    </w:docPart>
    <w:docPart>
      <w:docPartPr>
        <w:name w:val="CE4E2D9BBE89476A864A238E59994837"/>
        <w:category>
          <w:name w:val="General"/>
          <w:gallery w:val="placeholder"/>
        </w:category>
        <w:types>
          <w:type w:val="bbPlcHdr"/>
        </w:types>
        <w:behaviors>
          <w:behavior w:val="content"/>
        </w:behaviors>
        <w:guid w:val="{AE0082F9-9C8B-43A9-BB5A-4FA0ABEAC99C}"/>
      </w:docPartPr>
      <w:docPartBody>
        <w:p w:rsidR="00865115" w:rsidRDefault="006443D6" w:rsidP="006443D6">
          <w:pPr>
            <w:pStyle w:val="CE4E2D9BBE89476A864A238E59994837"/>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3D6"/>
    <w:rsid w:val="003D2CBB"/>
    <w:rsid w:val="00413E77"/>
    <w:rsid w:val="004F1B61"/>
    <w:rsid w:val="005005D6"/>
    <w:rsid w:val="005B396F"/>
    <w:rsid w:val="005F0B13"/>
    <w:rsid w:val="00616182"/>
    <w:rsid w:val="006443D6"/>
    <w:rsid w:val="00800B5A"/>
    <w:rsid w:val="00865115"/>
    <w:rsid w:val="0098256A"/>
    <w:rsid w:val="00A008A1"/>
    <w:rsid w:val="00A60BCF"/>
    <w:rsid w:val="00B675E1"/>
    <w:rsid w:val="00BF2784"/>
    <w:rsid w:val="00CE59F9"/>
    <w:rsid w:val="00CF5E01"/>
    <w:rsid w:val="00D20A0C"/>
    <w:rsid w:val="00F9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43D6"/>
    <w:rPr>
      <w:color w:val="808080"/>
    </w:rPr>
  </w:style>
  <w:style w:type="paragraph" w:customStyle="1" w:styleId="14BAEF9648BE4C13B472BFCBA25A5E42">
    <w:name w:val="14BAEF9648BE4C13B472BFCBA25A5E42"/>
    <w:rsid w:val="006443D6"/>
  </w:style>
  <w:style w:type="paragraph" w:customStyle="1" w:styleId="7188EC34D5574403BCE854FE859B9F96">
    <w:name w:val="7188EC34D5574403BCE854FE859B9F96"/>
    <w:rsid w:val="006443D6"/>
  </w:style>
  <w:style w:type="paragraph" w:customStyle="1" w:styleId="5E6FA77002C44374AFB3FB959B0605BD">
    <w:name w:val="5E6FA77002C44374AFB3FB959B0605BD"/>
    <w:rsid w:val="006443D6"/>
  </w:style>
  <w:style w:type="paragraph" w:customStyle="1" w:styleId="127C4537C2314B5D96AB4C0F2B6417A5">
    <w:name w:val="127C4537C2314B5D96AB4C0F2B6417A5"/>
    <w:rsid w:val="006443D6"/>
  </w:style>
  <w:style w:type="paragraph" w:customStyle="1" w:styleId="9C756AD023A74DC3A6ED4EDBC02E392A">
    <w:name w:val="9C756AD023A74DC3A6ED4EDBC02E392A"/>
    <w:rsid w:val="006443D6"/>
  </w:style>
  <w:style w:type="paragraph" w:customStyle="1" w:styleId="73ACDD8E35454BB99F1CD9B089597126">
    <w:name w:val="73ACDD8E35454BB99F1CD9B089597126"/>
    <w:rsid w:val="006443D6"/>
  </w:style>
  <w:style w:type="paragraph" w:customStyle="1" w:styleId="C2D14356891E4FE98F0E811CF2346DE4">
    <w:name w:val="C2D14356891E4FE98F0E811CF2346DE4"/>
    <w:rsid w:val="006443D6"/>
  </w:style>
  <w:style w:type="paragraph" w:customStyle="1" w:styleId="367AE426EF344A07AD435A3866547149">
    <w:name w:val="367AE426EF344A07AD435A3866547149"/>
    <w:rsid w:val="006443D6"/>
  </w:style>
  <w:style w:type="paragraph" w:customStyle="1" w:styleId="39D262633DE045D3B7DF7BA9DE49B264">
    <w:name w:val="39D262633DE045D3B7DF7BA9DE49B264"/>
    <w:rsid w:val="006443D6"/>
  </w:style>
  <w:style w:type="paragraph" w:customStyle="1" w:styleId="CE4E2D9BBE89476A864A238E59994837">
    <w:name w:val="CE4E2D9BBE89476A864A238E59994837"/>
    <w:rsid w:val="006443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5B44EFE6-547C-46A6-9E02-B11BD741E93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7b6fe81-1556-4112-94ca-31043ca39b71"/>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175D4C63-59CD-4602-A5DE-0F5BD49DF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5807</Words>
  <Characters>33104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38834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dc:creator>
  <cp:keywords/>
  <dc:description/>
  <cp:lastModifiedBy>Claire Goult [NESO]</cp:lastModifiedBy>
  <cp:revision>2</cp:revision>
  <cp:lastPrinted>2020-06-01T22:47:00Z</cp:lastPrinted>
  <dcterms:created xsi:type="dcterms:W3CDTF">2025-08-18T10:17:00Z</dcterms:created>
  <dcterms:modified xsi:type="dcterms:W3CDTF">2025-08-18T10:17:00Z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